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03596C" w14:textId="77777777" w:rsidR="00735CFA" w:rsidRDefault="00735CFA" w:rsidP="00735CFA">
      <w:pPr>
        <w:spacing w:after="0" w:line="240" w:lineRule="auto"/>
        <w:rPr>
          <w:ins w:id="0" w:author="Author"/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  <w:bookmarkStart w:id="1" w:name="_GoBack"/>
      <w:bookmarkEnd w:id="1"/>
      <w:ins w:id="2" w:author="Author">
        <w:r>
          <w:rPr>
            <w:rFonts w:ascii="Times New Roman" w:eastAsia="Times New Roman" w:hAnsi="Times New Roman" w:cs="Times New Roman"/>
            <w:b/>
            <w:sz w:val="20"/>
            <w:szCs w:val="20"/>
            <w:lang w:val="en-GB" w:eastAsia="es-ES"/>
          </w:rPr>
          <w:t>Annex II</w:t>
        </w:r>
      </w:ins>
    </w:p>
    <w:p w14:paraId="228A4679" w14:textId="77777777" w:rsidR="00735CFA" w:rsidRDefault="00735CFA" w:rsidP="00880789">
      <w:pPr>
        <w:spacing w:after="0" w:line="240" w:lineRule="auto"/>
        <w:rPr>
          <w:ins w:id="3" w:author="Author"/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</w:p>
    <w:p w14:paraId="7E188CAA" w14:textId="3D1613E2" w:rsidR="00880789" w:rsidRPr="00945EB6" w:rsidRDefault="00880789" w:rsidP="0088078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  <w:r w:rsidRPr="00945EB6"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 xml:space="preserve">S.26.01. - Solvency Capital Requirement </w:t>
      </w:r>
      <w:r w:rsidR="00D70699"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>-</w:t>
      </w:r>
      <w:r w:rsidRPr="00945EB6"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 xml:space="preserve"> Market risk </w:t>
      </w:r>
    </w:p>
    <w:p w14:paraId="3C6973B7" w14:textId="77777777" w:rsidR="00880789" w:rsidRPr="00945EB6" w:rsidRDefault="00880789" w:rsidP="008807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</w:pPr>
    </w:p>
    <w:p w14:paraId="16E6CD00" w14:textId="60984721" w:rsidR="00880789" w:rsidRPr="00945EB6" w:rsidRDefault="00880789" w:rsidP="0088078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  <w:r w:rsidRPr="00945EB6"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 xml:space="preserve">General comments: </w:t>
      </w:r>
    </w:p>
    <w:p w14:paraId="2F533013" w14:textId="77777777" w:rsidR="00880789" w:rsidRPr="00945EB6" w:rsidRDefault="00880789" w:rsidP="008807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</w:pPr>
    </w:p>
    <w:p w14:paraId="25680FC9" w14:textId="77777777" w:rsidR="00880789" w:rsidRPr="00945EB6" w:rsidRDefault="00880789" w:rsidP="00945EB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</w:pPr>
      <w:r w:rsidRPr="00945EB6">
        <w:rPr>
          <w:rFonts w:ascii="Times New Roman" w:hAnsi="Times New Roman" w:cs="Times New Roman"/>
          <w:sz w:val="20"/>
          <w:szCs w:val="20"/>
          <w:lang w:val="en-GB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14:paraId="2432656B" w14:textId="77777777" w:rsidR="00880789" w:rsidRPr="00945EB6" w:rsidRDefault="00880789" w:rsidP="00945EB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</w:pPr>
    </w:p>
    <w:p w14:paraId="6989A553" w14:textId="3A350424" w:rsidR="00880789" w:rsidRPr="00945EB6" w:rsidRDefault="00880789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945EB6">
        <w:rPr>
          <w:rFonts w:ascii="Times New Roman" w:hAnsi="Times New Roman" w:cs="Times New Roman"/>
          <w:sz w:val="20"/>
          <w:szCs w:val="20"/>
          <w:lang w:val="en-GB"/>
        </w:rPr>
        <w:t xml:space="preserve">This annex relates to annual submission of information for </w:t>
      </w:r>
      <w:r w:rsidR="00575896" w:rsidRPr="00945EB6">
        <w:rPr>
          <w:rFonts w:ascii="Times New Roman" w:hAnsi="Times New Roman" w:cs="Times New Roman"/>
          <w:sz w:val="20"/>
          <w:szCs w:val="20"/>
          <w:lang w:val="en-GB"/>
        </w:rPr>
        <w:t>groups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 xml:space="preserve">, ring fenced-funds, matching </w:t>
      </w:r>
      <w:r w:rsidR="00F465D3" w:rsidRPr="00945EB6">
        <w:rPr>
          <w:rFonts w:ascii="Times New Roman" w:hAnsi="Times New Roman" w:cs="Times New Roman"/>
          <w:sz w:val="20"/>
          <w:szCs w:val="20"/>
          <w:lang w:val="en-GB"/>
        </w:rPr>
        <w:t xml:space="preserve">adjustment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portfolios and remaining part.</w:t>
      </w:r>
    </w:p>
    <w:p w14:paraId="2154A940" w14:textId="5D43378A" w:rsidR="00880789" w:rsidRPr="00945EB6" w:rsidRDefault="00880789" w:rsidP="00880789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945EB6">
        <w:rPr>
          <w:rFonts w:ascii="Times New Roman" w:hAnsi="Times New Roman" w:cs="Times New Roman"/>
          <w:sz w:val="20"/>
          <w:szCs w:val="20"/>
          <w:lang w:val="en-GB"/>
        </w:rPr>
        <w:t xml:space="preserve">The </w:t>
      </w:r>
      <w:del w:id="4" w:author="Author">
        <w:r w:rsidRPr="00945EB6" w:rsidDel="00735CFA">
          <w:rPr>
            <w:rFonts w:ascii="Times New Roman" w:hAnsi="Times New Roman" w:cs="Times New Roman"/>
            <w:sz w:val="20"/>
            <w:szCs w:val="20"/>
            <w:lang w:val="en-GB"/>
          </w:rPr>
          <w:delText xml:space="preserve">variant </w:delText>
        </w:r>
      </w:del>
      <w:ins w:id="5" w:author="Author">
        <w:r w:rsidR="00735CFA">
          <w:rPr>
            <w:rFonts w:ascii="Times New Roman" w:hAnsi="Times New Roman" w:cs="Times New Roman"/>
            <w:sz w:val="20"/>
            <w:szCs w:val="20"/>
            <w:lang w:val="en-GB"/>
          </w:rPr>
          <w:t>template</w:t>
        </w:r>
        <w:r w:rsidR="00735CFA" w:rsidRPr="00945EB6">
          <w:rPr>
            <w:rFonts w:ascii="Times New Roman" w:hAnsi="Times New Roman" w:cs="Times New Roman"/>
            <w:sz w:val="20"/>
            <w:szCs w:val="20"/>
            <w:lang w:val="en-GB"/>
          </w:rPr>
          <w:t xml:space="preserve"> </w:t>
        </w:r>
      </w:ins>
      <w:r w:rsidRPr="00945EB6">
        <w:rPr>
          <w:rFonts w:ascii="Times New Roman" w:hAnsi="Times New Roman" w:cs="Times New Roman"/>
          <w:sz w:val="20"/>
          <w:szCs w:val="20"/>
          <w:lang w:val="en-GB"/>
        </w:rPr>
        <w:t>S</w:t>
      </w:r>
      <w:ins w:id="6" w:author="Author">
        <w:r w:rsidR="00735CFA">
          <w:rPr>
            <w:rFonts w:ascii="Times New Roman" w:hAnsi="Times New Roman" w:cs="Times New Roman"/>
            <w:sz w:val="20"/>
            <w:szCs w:val="20"/>
            <w:lang w:val="en-GB"/>
          </w:rPr>
          <w:t>R</w:t>
        </w:r>
      </w:ins>
      <w:r w:rsidRPr="00945EB6">
        <w:rPr>
          <w:rFonts w:ascii="Times New Roman" w:hAnsi="Times New Roman" w:cs="Times New Roman"/>
          <w:sz w:val="20"/>
          <w:szCs w:val="20"/>
          <w:lang w:val="en-GB"/>
        </w:rPr>
        <w:t>.2</w:t>
      </w:r>
      <w:r w:rsidR="0086086A" w:rsidRPr="00945EB6">
        <w:rPr>
          <w:rFonts w:ascii="Times New Roman" w:hAnsi="Times New Roman" w:cs="Times New Roman"/>
          <w:sz w:val="20"/>
          <w:szCs w:val="20"/>
          <w:lang w:val="en-GB"/>
        </w:rPr>
        <w:t>6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.0</w:t>
      </w:r>
      <w:r w:rsidR="003D1C67" w:rsidRPr="00945EB6">
        <w:rPr>
          <w:rFonts w:ascii="Times New Roman" w:hAnsi="Times New Roman" w:cs="Times New Roman"/>
          <w:sz w:val="20"/>
          <w:szCs w:val="20"/>
          <w:lang w:val="en-GB"/>
        </w:rPr>
        <w:t>1</w:t>
      </w:r>
      <w:del w:id="7" w:author="Author">
        <w:r w:rsidRPr="00945EB6" w:rsidDel="00924542">
          <w:rPr>
            <w:rFonts w:ascii="Times New Roman" w:hAnsi="Times New Roman" w:cs="Times New Roman"/>
            <w:sz w:val="20"/>
            <w:szCs w:val="20"/>
            <w:lang w:val="en-GB"/>
          </w:rPr>
          <w:delText>.</w:delText>
        </w:r>
        <w:r w:rsidRPr="00945EB6" w:rsidDel="00735CFA">
          <w:rPr>
            <w:rFonts w:ascii="Times New Roman" w:hAnsi="Times New Roman" w:cs="Times New Roman"/>
            <w:sz w:val="20"/>
            <w:szCs w:val="20"/>
            <w:lang w:val="en-GB"/>
          </w:rPr>
          <w:delText>l</w:delText>
        </w:r>
      </w:del>
      <w:r w:rsidRPr="00945EB6">
        <w:rPr>
          <w:rFonts w:ascii="Times New Roman" w:hAnsi="Times New Roman" w:cs="Times New Roman"/>
          <w:sz w:val="20"/>
          <w:szCs w:val="20"/>
          <w:lang w:val="en-GB"/>
        </w:rPr>
        <w:t xml:space="preserve"> has to be filled in for each ring-fenced fund (RFF), each matching adjustment portfolio (MAP) and for the remaining part. However, where a RFF/MAP includes a MAP/RRF embedded, the fund should be treated as different funds. This template should be reported for all sub-funds of a material RFF/MAP as identified in the second table of S.01.03.</w:t>
      </w:r>
    </w:p>
    <w:p w14:paraId="7A582526" w14:textId="51D97945" w:rsidR="0090398B" w:rsidRPr="005B20E8" w:rsidRDefault="0090398B" w:rsidP="0090398B">
      <w:pPr>
        <w:jc w:val="both"/>
        <w:rPr>
          <w:ins w:id="8" w:author="Author"/>
          <w:rFonts w:ascii="Times New Roman" w:hAnsi="Times New Roman" w:cs="Times New Roman"/>
          <w:sz w:val="20"/>
          <w:szCs w:val="20"/>
          <w:lang w:val="en-GB"/>
        </w:rPr>
      </w:pPr>
      <w:ins w:id="9" w:author="Author">
        <w:r w:rsidRPr="00360D88">
          <w:rPr>
            <w:rFonts w:ascii="Times New Roman" w:hAnsi="Times New Roman" w:cs="Times New Roman"/>
            <w:sz w:val="20"/>
            <w:szCs w:val="20"/>
            <w:lang w:val="en-GB"/>
            <w:rPrChange w:id="10" w:author="Author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GB"/>
              </w:rPr>
            </w:rPrChange>
          </w:rPr>
          <w:t xml:space="preserve">Template SR.26.01 is only applicable in relation to RFF/MAP from undertakings consolidated according to Article 335(1)(a), (b) and (c) of Delegated Regulation </w:t>
        </w:r>
        <w:r w:rsidR="00F264DA">
          <w:rPr>
            <w:rFonts w:ascii="Times New Roman" w:hAnsi="Times New Roman" w:cs="Times New Roman"/>
            <w:sz w:val="20"/>
            <w:szCs w:val="20"/>
            <w:lang w:val="en-GB"/>
          </w:rPr>
          <w:t xml:space="preserve">(EU) </w:t>
        </w:r>
        <w:r w:rsidRPr="00360D88">
          <w:rPr>
            <w:rFonts w:ascii="Times New Roman" w:hAnsi="Times New Roman" w:cs="Times New Roman"/>
            <w:sz w:val="20"/>
            <w:szCs w:val="20"/>
            <w:lang w:val="en-GB"/>
            <w:rPrChange w:id="11" w:author="Author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GB"/>
              </w:rPr>
            </w:rPrChange>
          </w:rPr>
          <w:t>2015/35, when method 1 (Accounting consolidation-based method) is used, either exclusively or in combination with method 2 (Deduction and aggregation method).</w:t>
        </w:r>
      </w:ins>
    </w:p>
    <w:p w14:paraId="44B48469" w14:textId="77777777" w:rsidR="00735CFA" w:rsidRPr="001C3CB5" w:rsidRDefault="00735CFA" w:rsidP="00735CFA">
      <w:pPr>
        <w:jc w:val="both"/>
        <w:rPr>
          <w:ins w:id="12" w:author="Author"/>
          <w:rFonts w:ascii="Times New Roman" w:hAnsi="Times New Roman" w:cs="Times New Roman"/>
          <w:sz w:val="20"/>
          <w:szCs w:val="20"/>
          <w:lang w:val="en-GB"/>
        </w:rPr>
      </w:pPr>
      <w:ins w:id="13" w:author="Author">
        <w:r w:rsidRPr="00DC4056">
          <w:rPr>
            <w:rFonts w:ascii="Times New Roman" w:hAnsi="Times New Roman" w:cs="Times New Roman"/>
            <w:sz w:val="20"/>
            <w:szCs w:val="20"/>
            <w:lang w:val="en-GB"/>
          </w:rPr>
          <w:t xml:space="preserve">Amounts before and after shock shall be filled in with the amount of assets and liabilities sensitive to that shock. For the liabilities </w:t>
        </w:r>
        <w:r>
          <w:rPr>
            <w:rFonts w:ascii="Times New Roman" w:hAnsi="Times New Roman" w:cs="Times New Roman"/>
            <w:sz w:val="20"/>
            <w:szCs w:val="20"/>
            <w:lang w:val="en-GB"/>
          </w:rPr>
          <w:t xml:space="preserve">the assessment </w:t>
        </w:r>
        <w:r w:rsidRPr="0090398B">
          <w:rPr>
            <w:rFonts w:ascii="Times New Roman" w:hAnsi="Times New Roman" w:cs="Times New Roman"/>
            <w:sz w:val="20"/>
            <w:szCs w:val="20"/>
            <w:lang w:val="en-GB"/>
          </w:rPr>
          <w:t xml:space="preserve">shall be done </w:t>
        </w:r>
        <w:r w:rsidRPr="00360D88">
          <w:rPr>
            <w:rFonts w:ascii="Times New Roman" w:hAnsi="Times New Roman" w:cs="Times New Roman"/>
            <w:sz w:val="20"/>
            <w:szCs w:val="20"/>
            <w:lang w:val="en-GB"/>
            <w:rPrChange w:id="14" w:author="Author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GB"/>
              </w:rPr>
            </w:rPrChange>
          </w:rPr>
          <w:t xml:space="preserve">at the most granular level available between contract and homogeneous risk group. </w:t>
        </w:r>
        <w:r w:rsidRPr="0090398B">
          <w:rPr>
            <w:rFonts w:ascii="Times New Roman" w:hAnsi="Times New Roman" w:cs="Times New Roman"/>
            <w:sz w:val="20"/>
            <w:szCs w:val="20"/>
            <w:lang w:val="en-GB"/>
          </w:rPr>
          <w:t>This means that if a contract</w:t>
        </w:r>
        <w:r w:rsidRPr="00360D88">
          <w:rPr>
            <w:rFonts w:ascii="Times New Roman" w:hAnsi="Times New Roman" w:cs="Times New Roman"/>
            <w:sz w:val="20"/>
            <w:szCs w:val="20"/>
            <w:lang w:val="en-GB"/>
            <w:rPrChange w:id="15" w:author="Author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GB"/>
              </w:rPr>
            </w:rPrChange>
          </w:rPr>
          <w:t>/HRG</w:t>
        </w:r>
        <w:r w:rsidRPr="0090398B">
          <w:rPr>
            <w:rFonts w:ascii="Times New Roman" w:hAnsi="Times New Roman" w:cs="Times New Roman"/>
            <w:sz w:val="20"/>
            <w:szCs w:val="20"/>
            <w:lang w:val="en-GB"/>
          </w:rPr>
          <w:t xml:space="preserve"> is sensitive to a shock the amount of liabilities associated to that contract</w:t>
        </w:r>
        <w:r w:rsidRPr="00360D88">
          <w:rPr>
            <w:rFonts w:ascii="Times New Roman" w:hAnsi="Times New Roman" w:cs="Times New Roman"/>
            <w:sz w:val="20"/>
            <w:szCs w:val="20"/>
            <w:lang w:val="en-GB"/>
            <w:rPrChange w:id="16" w:author="Author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GB"/>
              </w:rPr>
            </w:rPrChange>
          </w:rPr>
          <w:t>/HRG</w:t>
        </w:r>
        <w:r w:rsidRPr="0090398B">
          <w:rPr>
            <w:rFonts w:ascii="Times New Roman" w:hAnsi="Times New Roman" w:cs="Times New Roman"/>
            <w:sz w:val="20"/>
            <w:szCs w:val="20"/>
            <w:lang w:val="en-GB"/>
          </w:rPr>
          <w:t xml:space="preserve"> shall</w:t>
        </w:r>
        <w:r w:rsidRPr="00AF263A">
          <w:rPr>
            <w:rFonts w:ascii="Times New Roman" w:hAnsi="Times New Roman" w:cs="Times New Roman"/>
            <w:sz w:val="20"/>
            <w:szCs w:val="20"/>
            <w:lang w:val="en-GB"/>
          </w:rPr>
          <w:t xml:space="preserve"> be reported as amount sensitive to that</w:t>
        </w:r>
        <w:r w:rsidRPr="00383FF0">
          <w:rPr>
            <w:rFonts w:ascii="Times New Roman" w:hAnsi="Times New Roman" w:cs="Times New Roman"/>
            <w:sz w:val="20"/>
            <w:szCs w:val="20"/>
            <w:lang w:val="en-GB"/>
          </w:rPr>
          <w:t xml:space="preserve"> s</w:t>
        </w:r>
        <w:r w:rsidRPr="00AF263A">
          <w:rPr>
            <w:rFonts w:ascii="Times New Roman" w:hAnsi="Times New Roman" w:cs="Times New Roman"/>
            <w:sz w:val="20"/>
            <w:szCs w:val="20"/>
            <w:lang w:val="en-GB"/>
          </w:rPr>
          <w:t>hock.</w:t>
        </w:r>
        <w:r>
          <w:rPr>
            <w:rFonts w:ascii="Times New Roman" w:hAnsi="Times New Roman" w:cs="Times New Roman"/>
            <w:sz w:val="20"/>
            <w:szCs w:val="20"/>
            <w:lang w:val="en-GB"/>
          </w:rPr>
          <w:t xml:space="preserve"> </w:t>
        </w:r>
      </w:ins>
    </w:p>
    <w:p w14:paraId="3A533B85" w14:textId="77777777" w:rsidR="00E24E79" w:rsidRPr="00945EB6" w:rsidRDefault="00E24E79" w:rsidP="00945EB6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945EB6">
        <w:rPr>
          <w:rFonts w:ascii="Times New Roman" w:hAnsi="Times New Roman" w:cs="Times New Roman"/>
          <w:sz w:val="20"/>
          <w:szCs w:val="20"/>
          <w:lang w:val="en-GB"/>
        </w:rPr>
        <w:t xml:space="preserve">For group reporting the following specific requirements shall be met: </w:t>
      </w:r>
    </w:p>
    <w:p w14:paraId="261F3D3A" w14:textId="553E2B02" w:rsidR="00E24E79" w:rsidRPr="00945EB6" w:rsidRDefault="00E24E79" w:rsidP="00945EB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945EB6">
        <w:rPr>
          <w:rFonts w:ascii="Times New Roman" w:hAnsi="Times New Roman" w:cs="Times New Roman"/>
          <w:sz w:val="20"/>
          <w:szCs w:val="20"/>
          <w:lang w:val="en-GB"/>
        </w:rPr>
        <w:t>This information is applicable when method 1 as defined in Article 230 of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B56123">
        <w:rPr>
          <w:rFonts w:ascii="Times New Roman" w:hAnsi="Times New Roman" w:cs="Times New Roman"/>
          <w:sz w:val="20"/>
          <w:szCs w:val="20"/>
          <w:lang w:val="en-GB"/>
        </w:rPr>
        <w:t>Directive 2009/138/EC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is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used,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either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exclusively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or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in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 xml:space="preserve">combination with method 2 as defined in Article 233 of </w:t>
      </w:r>
      <w:r w:rsidR="00B56123">
        <w:rPr>
          <w:rFonts w:ascii="Times New Roman" w:hAnsi="Times New Roman" w:cs="Times New Roman"/>
          <w:sz w:val="20"/>
          <w:szCs w:val="20"/>
          <w:lang w:val="en-GB"/>
        </w:rPr>
        <w:t>Directive 2009/138/EC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 xml:space="preserve">; </w:t>
      </w:r>
    </w:p>
    <w:p w14:paraId="177CA0BB" w14:textId="1F2D974D" w:rsidR="00E24E79" w:rsidRPr="00945EB6" w:rsidRDefault="00E24E79" w:rsidP="00945EB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945EB6">
        <w:rPr>
          <w:rFonts w:ascii="Times New Roman" w:hAnsi="Times New Roman" w:cs="Times New Roman"/>
          <w:sz w:val="20"/>
          <w:szCs w:val="20"/>
          <w:lang w:val="en-GB"/>
        </w:rPr>
        <w:t>When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combination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method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is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being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used,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this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information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is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to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be submitted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only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for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the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part of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the group calculated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with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method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 xml:space="preserve">1 as defined in Article 230 of </w:t>
      </w:r>
      <w:r w:rsidR="00B56123">
        <w:rPr>
          <w:rFonts w:ascii="Times New Roman" w:hAnsi="Times New Roman" w:cs="Times New Roman"/>
          <w:sz w:val="20"/>
          <w:szCs w:val="20"/>
          <w:lang w:val="en-GB"/>
        </w:rPr>
        <w:t>Directive 2009/138/EC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 xml:space="preserve">, and; </w:t>
      </w:r>
    </w:p>
    <w:p w14:paraId="232EE46D" w14:textId="58188742" w:rsidR="00E24E79" w:rsidRPr="00945EB6" w:rsidRDefault="00E24E79" w:rsidP="00945EB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945EB6">
        <w:rPr>
          <w:rFonts w:ascii="Times New Roman" w:hAnsi="Times New Roman" w:cs="Times New Roman"/>
          <w:sz w:val="20"/>
          <w:szCs w:val="20"/>
          <w:lang w:val="en-GB"/>
        </w:rPr>
        <w:t xml:space="preserve">This information does not apply to groups when method 2 as defined in Article 233 of </w:t>
      </w:r>
      <w:r w:rsidR="00B56123">
        <w:rPr>
          <w:rFonts w:ascii="Times New Roman" w:hAnsi="Times New Roman" w:cs="Times New Roman"/>
          <w:sz w:val="20"/>
          <w:szCs w:val="20"/>
          <w:lang w:val="en-GB"/>
        </w:rPr>
        <w:t>Directive 2009/138/EC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 xml:space="preserve"> is being used exclusively.</w:t>
      </w:r>
    </w:p>
    <w:tbl>
      <w:tblPr>
        <w:tblW w:w="93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6"/>
        <w:gridCol w:w="2509"/>
        <w:gridCol w:w="134"/>
        <w:gridCol w:w="5313"/>
        <w:tblGridChange w:id="17">
          <w:tblGrid>
            <w:gridCol w:w="38"/>
            <w:gridCol w:w="1358"/>
            <w:gridCol w:w="38"/>
            <w:gridCol w:w="2509"/>
            <w:gridCol w:w="96"/>
            <w:gridCol w:w="38"/>
            <w:gridCol w:w="5275"/>
            <w:gridCol w:w="38"/>
          </w:tblGrid>
        </w:tblGridChange>
      </w:tblGrid>
      <w:tr w:rsidR="00892CC1" w:rsidRPr="00945EB6" w:rsidDel="00F264DA" w14:paraId="5AAAA80A" w14:textId="78EA5C07" w:rsidTr="00945EB6">
        <w:trPr>
          <w:trHeight w:val="285"/>
          <w:del w:id="18" w:author="Author"/>
        </w:trPr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4D009C" w14:textId="4A06CD09" w:rsidR="00892CC1" w:rsidRPr="00945EB6" w:rsidDel="00F264DA" w:rsidRDefault="00892CC1" w:rsidP="00892CC1">
            <w:pPr>
              <w:spacing w:after="0" w:line="240" w:lineRule="auto"/>
              <w:rPr>
                <w:del w:id="19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1D18B8" w14:textId="01F4A9F1" w:rsidR="00892CC1" w:rsidRPr="00945EB6" w:rsidDel="00F264DA" w:rsidRDefault="00892CC1" w:rsidP="00892CC1">
            <w:pPr>
              <w:spacing w:after="0" w:line="240" w:lineRule="auto"/>
              <w:jc w:val="center"/>
              <w:rPr>
                <w:del w:id="20" w:author="Author"/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  <w:tc>
          <w:tcPr>
            <w:tcW w:w="5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4A1F96" w14:textId="22282399" w:rsidR="00892CC1" w:rsidRPr="00945EB6" w:rsidDel="00F264DA" w:rsidRDefault="00892CC1" w:rsidP="00892CC1">
            <w:pPr>
              <w:spacing w:after="0" w:line="240" w:lineRule="auto"/>
              <w:jc w:val="center"/>
              <w:rPr>
                <w:del w:id="21" w:author="Author"/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</w:tr>
      <w:tr w:rsidR="009D71F4" w:rsidRPr="00945EB6" w14:paraId="48A9B404" w14:textId="77777777" w:rsidTr="00945EB6">
        <w:trPr>
          <w:trHeight w:val="324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946B2" w14:textId="77777777" w:rsidR="009D71F4" w:rsidRPr="00945EB6" w:rsidRDefault="009D71F4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A10C0" w14:textId="3109072C" w:rsidR="009D71F4" w:rsidRPr="00945EB6" w:rsidRDefault="009D71F4" w:rsidP="00945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  <w:t>ITEM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179C7" w14:textId="0EAB46E4" w:rsidR="009D71F4" w:rsidRPr="00945EB6" w:rsidRDefault="009D71F4" w:rsidP="00945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  <w:t>INSTRUCTIONS</w:t>
            </w:r>
          </w:p>
        </w:tc>
      </w:tr>
      <w:tr w:rsidR="00F16D43" w:rsidRPr="00945EB6" w14:paraId="2D1EA281" w14:textId="77777777" w:rsidTr="00945EB6">
        <w:trPr>
          <w:trHeight w:val="85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1229D" w14:textId="34AB568A" w:rsidR="00F16D43" w:rsidRPr="00945EB6" w:rsidDel="00892CC1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Z0010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9C8A9" w14:textId="0F4F06E0" w:rsidR="00F16D43" w:rsidRPr="00945EB6" w:rsidRDefault="00F16D43" w:rsidP="009D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Article 112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6B02A" w14:textId="10ECFB2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Identifies whether the reported figures have been requested under Article 112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(7), to provide an estimate of the SCR using standard formula.</w:t>
            </w:r>
            <w:r w:rsidR="00E33669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One of the options in the following closed list shall be used:</w:t>
            </w:r>
          </w:p>
          <w:p w14:paraId="38C3691E" w14:textId="4EDA4C40" w:rsidR="00E33669" w:rsidRPr="00945EB6" w:rsidRDefault="00E33669" w:rsidP="00E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1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Article 112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(7) reporting</w:t>
            </w:r>
          </w:p>
          <w:p w14:paraId="7813DD53" w14:textId="0C76B470" w:rsidR="00F16D43" w:rsidRPr="00945EB6" w:rsidRDefault="00E3366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2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Regular reporting</w:t>
            </w:r>
          </w:p>
        </w:tc>
      </w:tr>
      <w:tr w:rsidR="00663F4D" w:rsidRPr="00945EB6" w14:paraId="43E15E86" w14:textId="77777777" w:rsidTr="00945E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84"/>
        </w:trPr>
        <w:tc>
          <w:tcPr>
            <w:tcW w:w="1396" w:type="dxa"/>
            <w:shd w:val="clear" w:color="000000" w:fill="FFFFFF"/>
            <w:hideMark/>
          </w:tcPr>
          <w:p w14:paraId="4FC9611F" w14:textId="77777777" w:rsidR="00E33669" w:rsidRPr="00945EB6" w:rsidRDefault="00E33669" w:rsidP="00785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del w:id="22" w:author="Author">
              <w:r w:rsidRPr="00945EB6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 xml:space="preserve"> </w:delText>
              </w:r>
            </w:del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Z0020</w:t>
            </w:r>
          </w:p>
        </w:tc>
        <w:tc>
          <w:tcPr>
            <w:tcW w:w="2643" w:type="dxa"/>
            <w:gridSpan w:val="2"/>
            <w:shd w:val="clear" w:color="000000" w:fill="FFFFFF"/>
            <w:hideMark/>
          </w:tcPr>
          <w:p w14:paraId="7B9FD041" w14:textId="1EECAA01" w:rsidR="00E33669" w:rsidRPr="00945EB6" w:rsidRDefault="00E33669" w:rsidP="00785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Ring-fenced fund, matching </w:t>
            </w:r>
            <w:r w:rsidR="00F465D3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portfolio or remaining part</w:t>
            </w:r>
          </w:p>
        </w:tc>
        <w:tc>
          <w:tcPr>
            <w:tcW w:w="5313" w:type="dxa"/>
            <w:shd w:val="clear" w:color="000000" w:fill="FFFFFF"/>
            <w:hideMark/>
          </w:tcPr>
          <w:p w14:paraId="49841DE0" w14:textId="7D95A93A" w:rsidR="0093375A" w:rsidRPr="00945EB6" w:rsidRDefault="00E33669" w:rsidP="00933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Identifies whether the reported figures are with regard to a RFF, matching </w:t>
            </w:r>
            <w:r w:rsidR="00F465D3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portfolio or to the remaining part. One of the options in the following closed list shall be used: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</w:r>
            <w:r w:rsidR="0093375A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1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="0093375A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RFF/MAP</w:t>
            </w:r>
            <w:r w:rsidR="0093375A" w:rsidRPr="00945EB6" w:rsidDel="00C11F0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93375A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  <w:t xml:space="preserve">2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="0093375A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Remaining part</w:t>
            </w:r>
          </w:p>
          <w:p w14:paraId="0D81B3F4" w14:textId="5A0694B7" w:rsidR="00E33669" w:rsidRPr="00945EB6" w:rsidRDefault="00E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785C2D" w:rsidRPr="00945EB6" w14:paraId="4E70262E" w14:textId="77777777" w:rsidTr="00945E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30"/>
        </w:trPr>
        <w:tc>
          <w:tcPr>
            <w:tcW w:w="1396" w:type="dxa"/>
            <w:shd w:val="clear" w:color="000000" w:fill="FFFFFF"/>
            <w:hideMark/>
          </w:tcPr>
          <w:p w14:paraId="37F40E13" w14:textId="77777777" w:rsidR="00E33669" w:rsidRPr="00945EB6" w:rsidRDefault="00E33669" w:rsidP="00785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Z0030</w:t>
            </w:r>
          </w:p>
        </w:tc>
        <w:tc>
          <w:tcPr>
            <w:tcW w:w="2643" w:type="dxa"/>
            <w:gridSpan w:val="2"/>
            <w:shd w:val="clear" w:color="000000" w:fill="FFFFFF"/>
            <w:hideMark/>
          </w:tcPr>
          <w:p w14:paraId="28CCCF1D" w14:textId="77777777" w:rsidR="00E33669" w:rsidRPr="00945EB6" w:rsidRDefault="00E33669" w:rsidP="00785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Fund/Portfolio number</w:t>
            </w:r>
          </w:p>
        </w:tc>
        <w:tc>
          <w:tcPr>
            <w:tcW w:w="5313" w:type="dxa"/>
            <w:shd w:val="clear" w:color="000000" w:fill="FFFFFF"/>
            <w:hideMark/>
          </w:tcPr>
          <w:p w14:paraId="543247B4" w14:textId="7EC077CD" w:rsidR="00E33669" w:rsidRPr="00945EB6" w:rsidRDefault="00735CFA" w:rsidP="00785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23" w:author="Author"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W</w:t>
              </w:r>
              <w:r w:rsidRPr="00AE143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hen item Z0020 = 1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, i</w:t>
              </w:r>
            </w:ins>
            <w:del w:id="24" w:author="Author">
              <w:r w:rsidR="00E33669" w:rsidRPr="00945EB6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I</w:delText>
              </w:r>
            </w:del>
            <w:r w:rsidR="00E33669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dentification number for a ring fenced fund or matching </w:t>
            </w:r>
            <w:r w:rsidR="00F465D3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</w:t>
            </w:r>
            <w:r w:rsidR="00E33669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portfolio. This number is attributed by the undertaking </w:t>
            </w:r>
            <w:r w:rsidR="00E24E79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within the group </w:t>
            </w:r>
            <w:r w:rsidR="00E33669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and must be consistent over time and with the fund/portfolio number reported in other templates</w:t>
            </w:r>
            <w:del w:id="25" w:author="Author">
              <w:r w:rsidR="00E33669" w:rsidRPr="00945EB6" w:rsidDel="0090398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, e.g. S.26.02, S.14.01, S.23.01</w:delText>
              </w:r>
            </w:del>
            <w:r w:rsidR="00E33669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. </w:t>
            </w:r>
          </w:p>
          <w:p w14:paraId="27F598C3" w14:textId="77777777" w:rsidR="00E33669" w:rsidRPr="00945EB6" w:rsidRDefault="00E33669" w:rsidP="00785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D883BB3" w14:textId="77777777" w:rsidR="00735CFA" w:rsidRDefault="00735CFA" w:rsidP="00735CFA">
            <w:pPr>
              <w:spacing w:after="0" w:line="240" w:lineRule="auto"/>
              <w:rPr>
                <w:ins w:id="26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27" w:author="Author"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W</w:t>
              </w:r>
              <w:r w:rsidRPr="00AE143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hen item Z0020 = 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2, then report “0”</w:t>
              </w:r>
            </w:ins>
          </w:p>
          <w:p w14:paraId="13F2388D" w14:textId="46F058B7" w:rsidR="00E33669" w:rsidRPr="00945EB6" w:rsidRDefault="00E33669" w:rsidP="00785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del w:id="28" w:author="Author">
              <w:r w:rsidRPr="00945EB6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 xml:space="preserve">This item is to be completed only when item Z0020 = 1 </w:delText>
              </w:r>
            </w:del>
          </w:p>
        </w:tc>
      </w:tr>
      <w:tr w:rsidR="00F16D43" w:rsidRPr="00945EB6" w14:paraId="199C2FA5" w14:textId="77777777" w:rsidTr="00945EB6">
        <w:trPr>
          <w:trHeight w:val="85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61CF9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lastRenderedPageBreak/>
              <w:t>R0010/</w:t>
            </w:r>
          </w:p>
          <w:p w14:paraId="54D24942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C0010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149C9" w14:textId="5B821636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Simplifications spread risk</w:t>
            </w:r>
            <w:r w:rsidR="00E33669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bonds and loans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216F3" w14:textId="7281D954" w:rsidR="00E33669" w:rsidRPr="00945EB6" w:rsidRDefault="00F16D43" w:rsidP="00E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Identify whether an undertaking </w:t>
            </w:r>
            <w:r w:rsidR="00E24E79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within the group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used simplifications for the calculation of spread risk with regard to bonds and loans. </w:t>
            </w:r>
            <w:r w:rsidR="00E33669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One of the options in the following closed list shall be used:</w:t>
            </w:r>
          </w:p>
          <w:p w14:paraId="4479C7CE" w14:textId="5ABEAEB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="00E33669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E33669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Simplifications used </w:t>
            </w:r>
          </w:p>
          <w:p w14:paraId="685C06EF" w14:textId="5E228E7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</w:t>
            </w:r>
            <w:r w:rsidR="00E33669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="00E33669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Simplifications not used</w:t>
            </w:r>
          </w:p>
          <w:p w14:paraId="2D82F284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EF2F48B" w14:textId="0B5EA6F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R0010/C0010 = 1, only C0060 and C0080 should be filled in for R0410.</w:t>
            </w:r>
          </w:p>
        </w:tc>
      </w:tr>
      <w:tr w:rsidR="00F16D43" w:rsidRPr="00945EB6" w14:paraId="56FBEA01" w14:textId="77777777" w:rsidTr="00945EB6">
        <w:trPr>
          <w:trHeight w:val="67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B2D06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R0020/</w:t>
            </w:r>
          </w:p>
          <w:p w14:paraId="646AF966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C0010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E9D10" w14:textId="4E606D7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Captives simplifications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interest rate risk 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C54F1" w14:textId="012C915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Identify whether a captive undertaking </w:t>
            </w:r>
            <w:r w:rsidR="00E24E79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within the group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used simplifications for the calculation of interest rate risk. The following options shall be used: </w:t>
            </w:r>
          </w:p>
          <w:p w14:paraId="770CD12C" w14:textId="714ED1EC" w:rsidR="00E33669" w:rsidRPr="00945EB6" w:rsidRDefault="00E33669" w:rsidP="00E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1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Simplifications used </w:t>
            </w:r>
          </w:p>
          <w:p w14:paraId="41C1700F" w14:textId="406C232D" w:rsidR="00E33669" w:rsidRPr="00945EB6" w:rsidRDefault="00E33669" w:rsidP="00E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2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Simplifications not used</w:t>
            </w:r>
          </w:p>
          <w:p w14:paraId="078DF883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0D498EF" w14:textId="0A3828A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R0020/C0010 = 1, only C0060 and C0080 should be filled in for R0100-R0120</w:t>
            </w:r>
          </w:p>
        </w:tc>
      </w:tr>
      <w:tr w:rsidR="00F16D43" w:rsidRPr="00945EB6" w14:paraId="605DB986" w14:textId="77777777" w:rsidTr="00945EB6">
        <w:trPr>
          <w:trHeight w:val="67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B8FA3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R0030/</w:t>
            </w:r>
          </w:p>
          <w:p w14:paraId="5F822CCA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C0010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D33A7" w14:textId="5FEE483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Captives simplifications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risk on bonds and loans 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34138" w14:textId="5144B90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Identify whether a captive undertakings </w:t>
            </w:r>
            <w:r w:rsidR="00E24E79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within the group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used simplifications for the calculation of spread risk on bonds and loans. The following options shall be used: </w:t>
            </w:r>
          </w:p>
          <w:p w14:paraId="20076D09" w14:textId="08A66B27" w:rsidR="00E33669" w:rsidRPr="00945EB6" w:rsidRDefault="00E33669" w:rsidP="00E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1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Simplifications used </w:t>
            </w:r>
          </w:p>
          <w:p w14:paraId="028C6DD2" w14:textId="30F5ED8B" w:rsidR="00F16D43" w:rsidRPr="00945EB6" w:rsidRDefault="00C456DA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2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Simplifications not used</w:t>
            </w:r>
          </w:p>
        </w:tc>
      </w:tr>
      <w:tr w:rsidR="00F16D43" w:rsidRPr="00945EB6" w14:paraId="1EA66D2D" w14:textId="77777777" w:rsidTr="00945EB6">
        <w:trPr>
          <w:trHeight w:val="66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2CA2B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R0040/</w:t>
            </w:r>
          </w:p>
          <w:p w14:paraId="6C02AD4F" w14:textId="12F6FAEA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C0010</w:t>
            </w:r>
            <w:r w:rsidR="002C3ACE" w:rsidRPr="00945E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F99CC" w14:textId="4679EB1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Captives simplifications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market risk concentration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C08BD" w14:textId="3EC3D84B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Identify whether a captive undertaking </w:t>
            </w:r>
            <w:r w:rsidR="00E24E79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within the group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used simplifications for the calculation of market risk concentration. The following options shall be used:</w:t>
            </w:r>
          </w:p>
          <w:p w14:paraId="238A91A0" w14:textId="247BAC8F" w:rsidR="00E33669" w:rsidRPr="00945EB6" w:rsidRDefault="00E33669" w:rsidP="00E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1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Simplifications used </w:t>
            </w:r>
          </w:p>
          <w:p w14:paraId="4ECCB772" w14:textId="502E5CDF" w:rsidR="00F16D43" w:rsidRPr="00945EB6" w:rsidRDefault="00C456DA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2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Simplifications not used</w:t>
            </w:r>
          </w:p>
        </w:tc>
      </w:tr>
      <w:tr w:rsidR="002C3ACE" w:rsidRPr="00945EB6" w14:paraId="082757D8" w14:textId="77777777" w:rsidTr="00945EB6">
        <w:trPr>
          <w:trHeight w:val="285"/>
        </w:trPr>
        <w:tc>
          <w:tcPr>
            <w:tcW w:w="40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56C86A" w14:textId="77777777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Interest rate risk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 </w:t>
            </w:r>
          </w:p>
          <w:p w14:paraId="678B9176" w14:textId="370C4EBC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  <w:tc>
          <w:tcPr>
            <w:tcW w:w="5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857A5" w14:textId="77777777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</w:tr>
      <w:tr w:rsidR="00F16D43" w:rsidRPr="00945EB6" w14:paraId="687D86A7" w14:textId="77777777" w:rsidTr="00945EB6">
        <w:trPr>
          <w:trHeight w:val="570"/>
        </w:trPr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77BDD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R0100/</w:t>
            </w:r>
          </w:p>
          <w:p w14:paraId="4994D385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C0060</w:t>
            </w:r>
          </w:p>
          <w:p w14:paraId="07F77E84" w14:textId="6D83651D" w:rsidR="00E33669" w:rsidRPr="00945EB6" w:rsidRDefault="00E3366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(C0)</w:t>
            </w:r>
          </w:p>
        </w:tc>
        <w:tc>
          <w:tcPr>
            <w:tcW w:w="26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D4E64" w14:textId="2AAE7525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 - interest rate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5753442" w14:textId="50C26B6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net capital charge for interest rate risk, i.e. after adjustment for the loss absorbing capacity of technical provisions.</w:t>
            </w:r>
          </w:p>
          <w:p w14:paraId="0B9B8658" w14:textId="77777777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945EB6" w14:paraId="5123C5A2" w14:textId="77777777" w:rsidTr="00945EB6">
        <w:trPr>
          <w:trHeight w:val="900"/>
        </w:trPr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A6B6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6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F5920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B05A1" w14:textId="2615407E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R0020/C0010=1, this item represents the net capital charge for interest rate risk calculated using simplified calculations for captive undertakings</w:t>
            </w:r>
            <w:r w:rsidR="00E665C3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within the group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F16D43" w:rsidRPr="00945EB6" w14:paraId="4D089BD2" w14:textId="77777777" w:rsidTr="00945EB6">
        <w:trPr>
          <w:trHeight w:val="162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0C624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R0100/</w:t>
            </w:r>
          </w:p>
          <w:p w14:paraId="64CAF488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C0080</w:t>
            </w:r>
          </w:p>
          <w:p w14:paraId="6E4E04D4" w14:textId="5913EDEE" w:rsidR="00E33669" w:rsidRPr="00945EB6" w:rsidRDefault="00E3366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(D0)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1C2A3C" w14:textId="59A423D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Gross solvency capital requirement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interest rate risk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D04F5" w14:textId="746781FB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interest rate risk, i.e. before adjustment for the loss absorbing capacity of technical provisions.</w:t>
            </w:r>
          </w:p>
          <w:p w14:paraId="3603F795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13DDB08" w14:textId="27B41B6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R0020/C0010=1, this item represents the gross capital charge for interest rate risk calculated using simplified calculations for captive undertakings</w:t>
            </w:r>
            <w:r w:rsidR="00E665C3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within the group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F16D43" w:rsidRPr="00945EB6" w14:paraId="49852E0D" w14:textId="77777777" w:rsidTr="00945EB6">
        <w:trPr>
          <w:trHeight w:val="70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A42BC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R0110-R0120/</w:t>
            </w:r>
          </w:p>
          <w:p w14:paraId="6C9BAC35" w14:textId="77777777" w:rsidR="00E33669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C0020</w:t>
            </w:r>
          </w:p>
          <w:p w14:paraId="66BECE88" w14:textId="59643851" w:rsidR="00F16D43" w:rsidRPr="00945EB6" w:rsidRDefault="00E3366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(A1,A2)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62600" w14:textId="08BA0BF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Interest rate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interest rate down/up shock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D10F4" w14:textId="209542C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total value of the assets sensitive to interest rate down/up risk, before shock. </w:t>
            </w:r>
          </w:p>
          <w:p w14:paraId="7DE94D3C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3ECABBD" w14:textId="7A44FD1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945EB6" w14:paraId="7146E357" w14:textId="77777777" w:rsidTr="00945EB6">
        <w:trPr>
          <w:trHeight w:val="70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1C559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R0110-R0120/</w:t>
            </w:r>
          </w:p>
          <w:p w14:paraId="5AE7AE53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C0030</w:t>
            </w:r>
          </w:p>
          <w:p w14:paraId="131C956A" w14:textId="731173DF" w:rsidR="00E33669" w:rsidRPr="00945EB6" w:rsidRDefault="00E3366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(A1A, A2A)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CD22F" w14:textId="0A7F3DD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Interest rate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interest rate down/up shock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D9EE8" w14:textId="695D483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total value of the liabilities sensitive to interest rate down/up risk, before shock.</w:t>
            </w:r>
          </w:p>
          <w:p w14:paraId="208D56F2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D383B46" w14:textId="3AA7B16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recoverables. </w:t>
            </w:r>
          </w:p>
        </w:tc>
      </w:tr>
      <w:tr w:rsidR="00F16D43" w:rsidRPr="00945EB6" w14:paraId="278CBF76" w14:textId="77777777" w:rsidTr="00945EB6">
        <w:trPr>
          <w:trHeight w:val="73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D8792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</w:t>
            </w:r>
          </w:p>
          <w:p w14:paraId="6C46DB61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R0120/</w:t>
            </w:r>
          </w:p>
          <w:p w14:paraId="1258B689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C0040</w:t>
            </w:r>
          </w:p>
          <w:p w14:paraId="755B1571" w14:textId="160C2AC2" w:rsidR="00E33669" w:rsidRPr="00945EB6" w:rsidRDefault="00E3366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(B1,B2)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27DF9" w14:textId="010A302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Interest rate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interest rate down/up shock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3A8AE" w14:textId="38C0E4FD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assets </w:t>
            </w:r>
            <w:del w:id="29" w:author="Author">
              <w:r w:rsidRPr="00945EB6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 xml:space="preserve">subject </w:delText>
              </w:r>
            </w:del>
            <w:ins w:id="30" w:author="Author">
              <w:r w:rsidR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  <w:r w:rsidR="0090398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</w:t>
              </w:r>
            </w:ins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to interest rate down/up risks after the shock. </w:t>
            </w:r>
          </w:p>
          <w:p w14:paraId="2A0AEED5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1B77EEA" w14:textId="00793BA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945EB6" w14:paraId="64DEEB42" w14:textId="77777777" w:rsidTr="00945EB6">
        <w:trPr>
          <w:trHeight w:val="72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B04AC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R0110-R0120/</w:t>
            </w:r>
          </w:p>
          <w:p w14:paraId="215ABF94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C0050</w:t>
            </w:r>
          </w:p>
          <w:p w14:paraId="549F2329" w14:textId="31745A1F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(B1A, B2A)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4AC4A" w14:textId="1F30FE2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(after the loss absorbing capacity of technical provisions)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Interest rate risk- interest rate down/up shock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03742" w14:textId="5B1D9EF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(after the loss absorbing capacity of technical provisions) </w:t>
            </w:r>
            <w:del w:id="31" w:author="Author">
              <w:r w:rsidRPr="00945EB6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 xml:space="preserve">subject </w:delText>
              </w:r>
            </w:del>
            <w:ins w:id="32" w:author="Author">
              <w:r w:rsidR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  <w:r w:rsidR="0090398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</w:t>
              </w:r>
            </w:ins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to interest rate down/up risks after the shock. </w:t>
            </w:r>
          </w:p>
          <w:p w14:paraId="2904C57B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C228F43" w14:textId="3718C5BE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486C01EB" w14:textId="77777777" w:rsidTr="00945EB6">
        <w:trPr>
          <w:trHeight w:val="1219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150B0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R0110-R0120/</w:t>
            </w:r>
          </w:p>
          <w:p w14:paraId="4DEA9F10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C0060</w:t>
            </w:r>
          </w:p>
          <w:p w14:paraId="5D7155D7" w14:textId="746A2609" w:rsidR="002C3ACE" w:rsidRPr="00945EB6" w:rsidRDefault="002C3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(C1, C2)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6F424" w14:textId="6C306A3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interest rate risk- interest rate down/up shock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0FD85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net capital charge for interest rate down/up risk, after adjustment for the loss absorbing capacity of technical provisions.</w:t>
            </w:r>
          </w:p>
          <w:p w14:paraId="610A9521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  <w:p w14:paraId="715E4438" w14:textId="6F220FF4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</w:t>
            </w:r>
            <w:r w:rsidR="002C3ACE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R0020/C0010=1, this item represents the net capital charge for interest rate down/up risk calculated using simplifications.</w:t>
            </w:r>
          </w:p>
        </w:tc>
      </w:tr>
      <w:tr w:rsidR="00F16D43" w:rsidRPr="00945EB6" w14:paraId="4A447678" w14:textId="77777777" w:rsidTr="00945EB6">
        <w:trPr>
          <w:trHeight w:val="566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923AF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R0110-R0120/</w:t>
            </w:r>
          </w:p>
          <w:p w14:paraId="301368BD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C0070</w:t>
            </w:r>
          </w:p>
          <w:p w14:paraId="091AE2FE" w14:textId="73A5EC41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(B1B, B2B)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2EBD5" w14:textId="50289D1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(before the loss-absorbing capacity of technical provisions)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Interest rate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Interest rate down/up shock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E481C" w14:textId="0539E09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(before the loss absorbing capacity of technical provisions) </w:t>
            </w:r>
            <w:del w:id="33" w:author="Author">
              <w:r w:rsidRPr="00945EB6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 xml:space="preserve">subject </w:delText>
              </w:r>
            </w:del>
            <w:ins w:id="34" w:author="Author">
              <w:r w:rsidR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  <w:r w:rsidR="00735CFA" w:rsidRPr="00945EB6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</w:t>
              </w:r>
            </w:ins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to interest rate down/up risks after the shock. </w:t>
            </w:r>
          </w:p>
          <w:p w14:paraId="4C66DD7E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7412C11" w14:textId="30EED31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insurance and SPV recoverables.</w:t>
            </w:r>
          </w:p>
        </w:tc>
      </w:tr>
      <w:tr w:rsidR="00F16D43" w:rsidRPr="00945EB6" w14:paraId="1AA2AE78" w14:textId="77777777" w:rsidTr="00945EB6">
        <w:trPr>
          <w:trHeight w:val="127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5622A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R0110-R0120/</w:t>
            </w:r>
          </w:p>
          <w:p w14:paraId="31E28567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C0080</w:t>
            </w:r>
          </w:p>
          <w:p w14:paraId="33C3CD09" w14:textId="4713E09C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(D1, D2)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D9BC5" w14:textId="694DD9C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Gross solvency capital- interest rate risk - interest rate down/up shock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DDC0A" w14:textId="6B58572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gross capital charge for the interest rate down/up risk, i.e. before the loss absorbing capacity of Technical provisions </w:t>
            </w:r>
          </w:p>
          <w:p w14:paraId="2EABE153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2EFF550" w14:textId="30BDF31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</w:t>
            </w:r>
            <w:r w:rsidR="002C3ACE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R0020/C0010=1, this item represents the gross capital charge for interest rate down/up risk calculated using simplifications. </w:t>
            </w:r>
          </w:p>
        </w:tc>
      </w:tr>
      <w:tr w:rsidR="002C3ACE" w:rsidRPr="00945EB6" w14:paraId="23CA283E" w14:textId="77777777" w:rsidTr="00945EB6">
        <w:trPr>
          <w:trHeight w:val="285"/>
        </w:trPr>
        <w:tc>
          <w:tcPr>
            <w:tcW w:w="4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791E2788" w14:textId="77777777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Equity risk</w:t>
            </w:r>
          </w:p>
          <w:p w14:paraId="79091B80" w14:textId="02231432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  <w:tc>
          <w:tcPr>
            <w:tcW w:w="5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6D710498" w14:textId="77777777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</w:tr>
      <w:tr w:rsidR="00F16D43" w:rsidRPr="00945EB6" w14:paraId="1F453542" w14:textId="77777777" w:rsidTr="00945EB6">
        <w:trPr>
          <w:trHeight w:val="873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7B802" w14:textId="6F85EC75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R0200/C0060</w:t>
            </w:r>
          </w:p>
          <w:p w14:paraId="3386FAB1" w14:textId="212B1E7D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(C3)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C379C" w14:textId="405A83C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requirements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equity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CB129" w14:textId="2FF5CEA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net capital charge for equity risk, i.e. after adjustment for the loss absorbing cap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acity of technical provisions. </w:t>
            </w:r>
          </w:p>
        </w:tc>
      </w:tr>
      <w:tr w:rsidR="00F16D43" w:rsidRPr="00945EB6" w14:paraId="3EE62CCA" w14:textId="77777777" w:rsidTr="00945EB6">
        <w:trPr>
          <w:trHeight w:val="759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8F03" w14:textId="1BB4C9F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R0200/C0080</w:t>
            </w:r>
          </w:p>
          <w:p w14:paraId="74389970" w14:textId="1BAC5CB4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(D3)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3647C" w14:textId="3C92FCD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Gross solvency capital - equity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DDF23" w14:textId="0404E264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equity risk, i.e. before adjustment for the loss absorbing capacity of technical provisions.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</w:tr>
      <w:tr w:rsidR="00F16D43" w:rsidRPr="00945EB6" w14:paraId="2D6F6454" w14:textId="77777777" w:rsidTr="00945EB6">
        <w:trPr>
          <w:trHeight w:val="135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64AC1" w14:textId="36A1270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R0210/C0020</w:t>
            </w:r>
          </w:p>
          <w:p w14:paraId="19132DE7" w14:textId="3E1EB91C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(A4)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4BEB4" w14:textId="29FEEF48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equity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 type 1 equities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4CA51" w14:textId="504D487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initial absolute value of the assets </w:t>
            </w:r>
            <w:ins w:id="35" w:author="Author">
              <w:r w:rsidR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36" w:author="Author">
              <w:r w:rsidRPr="00945EB6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equity risk charge related to type 1 equities</w:t>
            </w:r>
          </w:p>
          <w:p w14:paraId="45F1744E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D6D1947" w14:textId="6E5FD27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l not be included in this cell.</w:t>
            </w:r>
          </w:p>
        </w:tc>
      </w:tr>
      <w:tr w:rsidR="00F16D43" w:rsidRPr="00945EB6" w14:paraId="68EE1A9C" w14:textId="77777777" w:rsidTr="00945EB6">
        <w:trPr>
          <w:trHeight w:val="96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E4869" w14:textId="5A9829F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R0210/C0030</w:t>
            </w:r>
          </w:p>
          <w:p w14:paraId="61360B74" w14:textId="734F4079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(A4A)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248EA" w14:textId="1338EA8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equity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1 equities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4B5AE" w14:textId="7D0F58C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initial absolute value of the liabilities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ins w:id="37" w:author="Author">
              <w:r w:rsidR="00735CFA" w:rsidRPr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38" w:author="Author">
              <w:r w:rsidRPr="00945EB6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equity risk related to type 1 equities.</w:t>
            </w:r>
          </w:p>
          <w:p w14:paraId="54BABED5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29428CD" w14:textId="1B37DD6E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06DFDFA5" w14:textId="77777777" w:rsidTr="00945EB6">
        <w:trPr>
          <w:trHeight w:val="1097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1FC55" w14:textId="0E1CDA4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R0210/C0040</w:t>
            </w:r>
          </w:p>
          <w:p w14:paraId="64837FF9" w14:textId="1E9A4004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(B4)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1577D" w14:textId="19D8377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Equity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1 equities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31161CB2" w14:textId="03EE562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assets underlying equity risk charge for type 1 equities category, after the shock.</w:t>
            </w:r>
          </w:p>
          <w:p w14:paraId="334F0C18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94067EF" w14:textId="7205CF6E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l not be included in this cell.</w:t>
            </w:r>
          </w:p>
        </w:tc>
      </w:tr>
      <w:tr w:rsidR="00F16D43" w:rsidRPr="00945EB6" w14:paraId="7D30167B" w14:textId="77777777" w:rsidTr="00945EB6">
        <w:trPr>
          <w:trHeight w:val="145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F6298" w14:textId="69EF615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R0210/C0050</w:t>
            </w:r>
          </w:p>
          <w:p w14:paraId="12AA95BB" w14:textId="32CBA032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(B4A)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ED371" w14:textId="7E435F3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(after the loss absorbing capacity of technical provision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Equity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1 equities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67597" w14:textId="009B0D8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underlying equity risk charge for type 1 equities, after the shock and after the loss absorbing capacity of technical provisions.</w:t>
            </w:r>
          </w:p>
          <w:p w14:paraId="4949F746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6426BD8" w14:textId="35A014F8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148CE9F9" w14:textId="77777777" w:rsidTr="00945EB6">
        <w:trPr>
          <w:trHeight w:val="1103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F689C" w14:textId="6A40972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R0210/C0060</w:t>
            </w:r>
          </w:p>
          <w:p w14:paraId="202BD5C9" w14:textId="7E5BC2D5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(C4)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54806" w14:textId="639BE72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requirements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equity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1 equities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FB381F2" w14:textId="6B54B0B8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net capital charge for equity risk (for type 1 equities), after adjustment for the loss absorbing cap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acity of technical provisions.</w:t>
            </w:r>
          </w:p>
        </w:tc>
      </w:tr>
      <w:tr w:rsidR="00F16D43" w:rsidRPr="00945EB6" w14:paraId="0B03EC98" w14:textId="77777777" w:rsidTr="00945EB6">
        <w:trPr>
          <w:trHeight w:val="1560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0FD1A" w14:textId="4501D47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R0210/C0070</w:t>
            </w:r>
          </w:p>
          <w:p w14:paraId="3721BC07" w14:textId="221D4D75" w:rsidR="002C3ACE" w:rsidRPr="00945EB6" w:rsidRDefault="002C3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(B4B)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71A8F" w14:textId="685388D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(before the loss absorbing capacity of technical provisions) - equity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1 equities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12E15" w14:textId="53CF24D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underlying equity risk charge (for type 1 equities), after the shock but before the loss absorbing capacity of technical provisions.</w:t>
            </w:r>
          </w:p>
          <w:p w14:paraId="1A61BA1E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1029465" w14:textId="322DC64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2E1B6E13" w14:textId="77777777" w:rsidTr="00945EB6">
        <w:trPr>
          <w:trHeight w:val="97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D7D71" w14:textId="61707FF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R0210/C0080</w:t>
            </w:r>
          </w:p>
          <w:p w14:paraId="0D50DF61" w14:textId="077249CC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(D4)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632E6" w14:textId="7D5E762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Gross solvency capital - Equity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1 equities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EF4A0" w14:textId="269BDBC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equity risk for type 1 equities, i.e. before the loss absorbing c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apacity of technical provisions.</w:t>
            </w:r>
          </w:p>
        </w:tc>
      </w:tr>
      <w:tr w:rsidR="00F16D43" w:rsidRPr="00945EB6" w14:paraId="31E6AB2F" w14:textId="77777777" w:rsidTr="00945EB6">
        <w:trPr>
          <w:trHeight w:val="99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17F3D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R0220-R0240/</w:t>
            </w:r>
          </w:p>
          <w:p w14:paraId="142D0004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C0020</w:t>
            </w:r>
          </w:p>
          <w:p w14:paraId="73AB30BB" w14:textId="1D6645BD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(A5-A7)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97384" w14:textId="142025E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equity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type 1 equities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FAB5E" w14:textId="72F1E34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initial absolute value of the assets </w:t>
            </w:r>
            <w:ins w:id="39" w:author="Author">
              <w:r w:rsidR="00735CFA" w:rsidRPr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40" w:author="Author">
              <w:r w:rsidRPr="00945EB6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equity risk (for each kind of type 1 equity).</w:t>
            </w:r>
          </w:p>
          <w:p w14:paraId="520E107C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35152EB" w14:textId="009B4F0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945EB6" w14:paraId="47D99767" w14:textId="77777777" w:rsidTr="00945EB6">
        <w:trPr>
          <w:trHeight w:val="93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8645B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R0220-R0240/</w:t>
            </w:r>
          </w:p>
          <w:p w14:paraId="231CF43D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C0040</w:t>
            </w:r>
          </w:p>
          <w:p w14:paraId="1E5EE1AF" w14:textId="323EFB73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(B5-B7)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4BC55" w14:textId="057CE47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equity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1 equities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26054" w14:textId="2498834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ins w:id="41" w:author="Author">
              <w:r w:rsidR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42" w:author="Author">
              <w:r w:rsidRPr="00945EB6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the equity risk charge, (for each kind of type 1 equity), after the shock.</w:t>
            </w:r>
          </w:p>
          <w:p w14:paraId="64A67299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5B9E6D8" w14:textId="6087351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945EB6" w14:paraId="2DA7EE10" w14:textId="77777777" w:rsidTr="00945EB6">
        <w:trPr>
          <w:trHeight w:val="1069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C2CDD" w14:textId="4952B76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R0250/C0020</w:t>
            </w:r>
          </w:p>
          <w:p w14:paraId="236E3B3A" w14:textId="4AD1EDAE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(A8)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2F005" w14:textId="5A8C0FE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equity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type 2 equities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B1EC263" w14:textId="5FA2D94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initial absolute value of the assets </w:t>
            </w:r>
            <w:ins w:id="43" w:author="Author">
              <w:r w:rsidR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44" w:author="Author">
              <w:r w:rsidRPr="00945EB6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equity risk for type 2 equities</w:t>
            </w:r>
          </w:p>
          <w:p w14:paraId="4614303F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0E00838" w14:textId="777FB84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945EB6" w14:paraId="686AE249" w14:textId="77777777" w:rsidTr="00945EB6">
        <w:trPr>
          <w:trHeight w:val="930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14767" w14:textId="46D0810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R0250/C0030</w:t>
            </w:r>
          </w:p>
          <w:p w14:paraId="207A46CC" w14:textId="6DBD0EDC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(A8A)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AC2E9" w14:textId="15B6A35D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equity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2 equities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EF384" w14:textId="0BECDDD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initial absolute value of liabilities </w:t>
            </w:r>
            <w:ins w:id="45" w:author="Author">
              <w:r w:rsidR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46" w:author="Author">
              <w:r w:rsidRPr="00945EB6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equity risk</w:t>
            </w:r>
            <w:r w:rsidRPr="00945EB6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for type 2 equities.</w:t>
            </w:r>
          </w:p>
          <w:p w14:paraId="6369494C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81428B7" w14:textId="592DCA8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2A8204AD" w14:textId="77777777" w:rsidTr="00945EB6">
        <w:trPr>
          <w:trHeight w:val="1097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E6690" w14:textId="1F95A10E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R0250/C0040</w:t>
            </w:r>
          </w:p>
          <w:p w14:paraId="2ED79C4C" w14:textId="0FA1A24B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(B8)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3C962" w14:textId="3331FE3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Equity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2 equities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1754D" w14:textId="2CCD9A6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ins w:id="47" w:author="Author">
              <w:r w:rsidR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48" w:author="Author">
              <w:r w:rsidRPr="00945EB6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equity risk charge for type 2 equities, after the shock.</w:t>
            </w:r>
          </w:p>
          <w:p w14:paraId="61CAD467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13E9FB8" w14:textId="72426AF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l not be included in this cell.</w:t>
            </w:r>
          </w:p>
        </w:tc>
      </w:tr>
      <w:tr w:rsidR="00F16D43" w:rsidRPr="00945EB6" w14:paraId="5AAEE78C" w14:textId="77777777" w:rsidTr="00945EB6">
        <w:trPr>
          <w:trHeight w:val="150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15CD7" w14:textId="0C4FB53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R0250/C0050</w:t>
            </w:r>
          </w:p>
          <w:p w14:paraId="7C1A0DA0" w14:textId="04339793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(B8A)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9BFC5" w14:textId="42C6A97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(after the loss absorbing capacity of technical provision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Equity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2 equities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FF97B" w14:textId="1ED03F15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</w:t>
            </w:r>
            <w:ins w:id="49" w:author="Author">
              <w:r w:rsidR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50" w:author="Author">
              <w:r w:rsidRPr="00945EB6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equity risk (for type 2 equities), after the shock and after the loss absorbing capacity of technical provisions.</w:t>
            </w:r>
          </w:p>
          <w:p w14:paraId="60F6B5BE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58E99CB" w14:textId="73A72F6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227CE9D8" w14:textId="77777777" w:rsidTr="00D70699">
        <w:trPr>
          <w:trHeight w:val="897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0705C" w14:textId="77D6CC7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R0250/C0060</w:t>
            </w:r>
          </w:p>
          <w:p w14:paraId="2290E39D" w14:textId="22435091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(C8)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8BF00" w14:textId="4E7E533E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equity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2 equities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58A72" w14:textId="3C603D2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net capital charge for equity risk (for type 2 equities) after adjustment for the loss absorbing cap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acity of technical provisions. </w:t>
            </w:r>
          </w:p>
        </w:tc>
      </w:tr>
      <w:tr w:rsidR="00F16D43" w:rsidRPr="00945EB6" w14:paraId="0630B65A" w14:textId="77777777" w:rsidTr="00945EB6">
        <w:trPr>
          <w:trHeight w:val="157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F7F6A" w14:textId="414B526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R0250/C0070</w:t>
            </w:r>
          </w:p>
          <w:p w14:paraId="35DF8F37" w14:textId="6807EC9B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(B8B)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607AC" w14:textId="03FBA88D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(before the loss absorbing capacity of technical provisions) equity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2 equities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3A75D" w14:textId="3BDC202B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ins w:id="51" w:author="Author">
              <w:r w:rsidR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52" w:author="Author">
              <w:r w:rsidRPr="00945EB6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equity risk (for type 2 equities), after the shock but before the loss absorbing capacity of technical provisions.</w:t>
            </w:r>
          </w:p>
          <w:p w14:paraId="25C8864F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CE13165" w14:textId="18D5515B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63590A0B" w14:textId="77777777" w:rsidTr="00945EB6">
        <w:trPr>
          <w:trHeight w:val="951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DD566" w14:textId="683BD31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R0250/C0080</w:t>
            </w:r>
          </w:p>
          <w:p w14:paraId="415B3759" w14:textId="0EF0943B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(D8)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73044" w14:textId="0DF3DC9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Gross solvency capital - Equity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2 equities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50260" w14:textId="1E4FAC0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equity risk for type 2 equities, i.e. before the loss absorbing c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apacity of technical provisions</w:t>
            </w:r>
          </w:p>
        </w:tc>
      </w:tr>
      <w:tr w:rsidR="00F16D43" w:rsidRPr="00945EB6" w14:paraId="33F477F8" w14:textId="77777777" w:rsidTr="00945EB6">
        <w:trPr>
          <w:trHeight w:val="94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31559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R0260-R0280/</w:t>
            </w:r>
          </w:p>
          <w:p w14:paraId="6AE038B5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C0020</w:t>
            </w:r>
          </w:p>
          <w:p w14:paraId="0766D97E" w14:textId="14CB4815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(A9-A11)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2684E" w14:textId="2E6C9DC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equity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type 2 equities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7F571" w14:textId="332D8EB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value of the assets </w:t>
            </w:r>
            <w:ins w:id="53" w:author="Author">
              <w:r w:rsidR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54" w:author="Author">
              <w:r w:rsidRPr="00945EB6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equity risk (for each kind of type 2 equities)</w:t>
            </w:r>
          </w:p>
          <w:p w14:paraId="2F2FB9B5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A582E49" w14:textId="54F41D6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945EB6" w14:paraId="0DB63FEF" w14:textId="77777777" w:rsidTr="00945EB6">
        <w:trPr>
          <w:trHeight w:val="285"/>
        </w:trPr>
        <w:tc>
          <w:tcPr>
            <w:tcW w:w="1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6ED5A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R0260-R0280/</w:t>
            </w:r>
          </w:p>
          <w:p w14:paraId="690023A9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C0040</w:t>
            </w:r>
          </w:p>
          <w:p w14:paraId="08AC86B1" w14:textId="4564FBD6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(B9-B11)</w:t>
            </w:r>
          </w:p>
        </w:tc>
        <w:tc>
          <w:tcPr>
            <w:tcW w:w="26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7E47A" w14:textId="532890D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equity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type 2 equities </w:t>
            </w:r>
          </w:p>
        </w:tc>
        <w:tc>
          <w:tcPr>
            <w:tcW w:w="5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A0C82" w14:textId="471ABF4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ins w:id="55" w:author="Author">
              <w:r w:rsidR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56" w:author="Author">
              <w:r w:rsidRPr="00945EB6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equity risk (for each kind of type 2 equities), after the equity shock.</w:t>
            </w:r>
            <w:r w:rsidRPr="00945EB6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  <w:t xml:space="preserve"> </w:t>
            </w:r>
          </w:p>
          <w:p w14:paraId="665EA141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</w:pPr>
          </w:p>
          <w:p w14:paraId="72C514A7" w14:textId="575D262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945EB6" w14:paraId="1938A417" w14:textId="77777777" w:rsidTr="00945EB6">
        <w:trPr>
          <w:trHeight w:val="690"/>
        </w:trPr>
        <w:tc>
          <w:tcPr>
            <w:tcW w:w="1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F71A4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6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774CD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5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8963E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2C3ACE" w:rsidRPr="00945EB6" w14:paraId="1884A2D4" w14:textId="77777777" w:rsidTr="00945EB6">
        <w:trPr>
          <w:trHeight w:val="285"/>
        </w:trPr>
        <w:tc>
          <w:tcPr>
            <w:tcW w:w="403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92D611C" w14:textId="77777777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Property risk</w:t>
            </w:r>
          </w:p>
          <w:p w14:paraId="27868D78" w14:textId="494C801E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E000B" w14:textId="77777777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</w:tr>
      <w:tr w:rsidR="00F16D43" w:rsidRPr="00945EB6" w14:paraId="42767217" w14:textId="77777777" w:rsidTr="00945EB6">
        <w:trPr>
          <w:trHeight w:val="70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3E9D8" w14:textId="0C10B11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R0300/C0020</w:t>
            </w:r>
          </w:p>
          <w:p w14:paraId="1AC80D41" w14:textId="5FAEB6F1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(A12)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14824" w14:textId="7B105845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Property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risk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CD94B" w14:textId="70449315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ins w:id="57" w:author="Author">
              <w:r w:rsidR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58" w:author="Author">
              <w:r w:rsidRPr="00945EB6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property risk</w:t>
            </w:r>
            <w:r w:rsidRPr="00945EB6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  <w:t>.</w:t>
            </w:r>
          </w:p>
          <w:p w14:paraId="5578DE26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</w:pPr>
          </w:p>
          <w:p w14:paraId="3729322B" w14:textId="18EF31B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945EB6" w14:paraId="5482598F" w14:textId="77777777" w:rsidTr="00945EB6">
        <w:trPr>
          <w:trHeight w:val="76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D3396" w14:textId="288260E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R0300/C0030</w:t>
            </w:r>
          </w:p>
          <w:p w14:paraId="72199DC7" w14:textId="2BA0E659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(A12A)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6D26D" w14:textId="4DBDAB9B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Property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EBC91" w14:textId="4634B82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value of the liabilities value </w:t>
            </w:r>
            <w:ins w:id="59" w:author="Author">
              <w:r w:rsidR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60" w:author="Author">
              <w:r w:rsidRPr="00945EB6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property risk charge.</w:t>
            </w:r>
          </w:p>
          <w:p w14:paraId="46B4DC78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583989B" w14:textId="237AC09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4278396B" w14:textId="77777777" w:rsidTr="00945EB6">
        <w:trPr>
          <w:trHeight w:val="76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85189" w14:textId="624804B5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R0300/C0040</w:t>
            </w:r>
          </w:p>
          <w:p w14:paraId="7E71506A" w14:textId="038CFA12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(B12)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6FB2D" w14:textId="5EEEC24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Property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3387C" w14:textId="1B779CFD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ins w:id="61" w:author="Author">
              <w:r w:rsidR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62" w:author="Author">
              <w:r w:rsidRPr="00945EB6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property risk charge, after the property shock.</w:t>
            </w:r>
          </w:p>
          <w:p w14:paraId="32AAC251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E7ED32C" w14:textId="3A24920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945EB6" w14:paraId="6B9A680A" w14:textId="77777777" w:rsidTr="00945EB6">
        <w:trPr>
          <w:trHeight w:val="1260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AB9D1" w14:textId="58157B1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R0300/C0050</w:t>
            </w:r>
          </w:p>
          <w:p w14:paraId="6A7FD7EC" w14:textId="6B174424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(B12A)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B6D79" w14:textId="246092D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(after the loss absorbing capacity of technical provision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Property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BF26B" w14:textId="044A970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underlying property risk charge, after the property shock and after the loss absorbing capacity of technical provisions.</w:t>
            </w:r>
          </w:p>
          <w:p w14:paraId="6CE74889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0F394A6" w14:textId="7FD6A24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6B57D3A9" w14:textId="77777777" w:rsidTr="00D70699">
        <w:trPr>
          <w:trHeight w:val="791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A3888" w14:textId="3216D5BB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R0300/C0060</w:t>
            </w:r>
          </w:p>
          <w:p w14:paraId="0A500E62" w14:textId="36E7920C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(C12)</w:t>
            </w:r>
          </w:p>
        </w:tc>
        <w:tc>
          <w:tcPr>
            <w:tcW w:w="26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469F1" w14:textId="7CC238A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requirements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property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12010" w14:textId="6DF947C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net capital charge for property risk, after adjustment for the loss absorbing cap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acity of technical provisions. </w:t>
            </w:r>
          </w:p>
        </w:tc>
      </w:tr>
      <w:tr w:rsidR="00F16D43" w:rsidRPr="00945EB6" w14:paraId="732BE41E" w14:textId="77777777" w:rsidTr="00945EB6">
        <w:trPr>
          <w:trHeight w:val="124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70E17" w14:textId="7093E38D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R0300/C0070</w:t>
            </w:r>
          </w:p>
          <w:p w14:paraId="666BEB93" w14:textId="6FE450A9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(B12B)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94556" w14:textId="4E2E3995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(before the loss absorbing capacity of technical provisions) - property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BACCB" w14:textId="73910835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underlying property risk charge, after the property shock but before the loss absorbing capacity of technical provisions.</w:t>
            </w:r>
          </w:p>
          <w:p w14:paraId="08C0DA77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125D368" w14:textId="6989BE3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17111FB6" w14:textId="77777777" w:rsidTr="00D70699">
        <w:trPr>
          <w:trHeight w:val="723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5C5B8" w14:textId="55F3A77D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R0300/C0080</w:t>
            </w:r>
          </w:p>
          <w:p w14:paraId="71D7BC1D" w14:textId="35CEE721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(D12)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898BF" w14:textId="38B9794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Gross solvency capital - Property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8CD19" w14:textId="12E8F1D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property risk, i.e. before the loss absorbing capacity of tech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nical provisions.</w:t>
            </w:r>
          </w:p>
        </w:tc>
      </w:tr>
      <w:tr w:rsidR="002C3ACE" w:rsidRPr="00945EB6" w14:paraId="0CFE0224" w14:textId="77777777" w:rsidTr="00945EB6">
        <w:trPr>
          <w:trHeight w:val="285"/>
        </w:trPr>
        <w:tc>
          <w:tcPr>
            <w:tcW w:w="4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574645" w14:textId="77777777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Spread risk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 </w:t>
            </w:r>
          </w:p>
          <w:p w14:paraId="12FFAEA6" w14:textId="1E1C1927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DBD16C" w14:textId="77777777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</w:tr>
      <w:tr w:rsidR="00F16D43" w:rsidRPr="00945EB6" w14:paraId="2C7B58F8" w14:textId="77777777" w:rsidTr="00D70699">
        <w:trPr>
          <w:trHeight w:val="798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A4CC4" w14:textId="3FC2D52B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R0400/C0060</w:t>
            </w:r>
          </w:p>
          <w:p w14:paraId="4809529E" w14:textId="50DFD33E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(C13)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34B9F" w14:textId="344A262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requirements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8CC89" w14:textId="7DF7F74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net capital charge for spread risk, after adjustment for the loss absorbing cap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acity of technical provisions. </w:t>
            </w:r>
          </w:p>
        </w:tc>
      </w:tr>
      <w:tr w:rsidR="00F16D43" w:rsidRPr="00945EB6" w14:paraId="065882A8" w14:textId="77777777" w:rsidTr="00D70699">
        <w:trPr>
          <w:trHeight w:val="69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70422" w14:textId="0941CEDD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R0400/C0080</w:t>
            </w:r>
          </w:p>
          <w:p w14:paraId="7C446D92" w14:textId="15E677F4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(D13)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C8507" w14:textId="348516D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Gross solvency capital - spread risk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995E7" w14:textId="496A83CE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spread risk, before adjustment for the loss absorbing ca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pacity of technical provisions.</w:t>
            </w:r>
          </w:p>
        </w:tc>
      </w:tr>
      <w:tr w:rsidR="00F16D43" w:rsidRPr="00945EB6" w14:paraId="57472515" w14:textId="77777777" w:rsidTr="00945EB6">
        <w:trPr>
          <w:trHeight w:val="85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BFE6E" w14:textId="77C44CF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R0410/C0020</w:t>
            </w:r>
          </w:p>
          <w:p w14:paraId="42ABD312" w14:textId="43B15D11" w:rsidR="002C3ACE" w:rsidRPr="00945EB6" w:rsidRDefault="002C3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(A14)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D3A32" w14:textId="2DFD7D9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bonds and loans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802DBC7" w14:textId="46C4BFE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ins w:id="63" w:author="Author">
              <w:r w:rsidR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64" w:author="Author">
              <w:r w:rsidRPr="00945EB6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</w:t>
            </w:r>
            <w:r w:rsidRPr="00945EB6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for bonds and loans.</w:t>
            </w:r>
          </w:p>
          <w:p w14:paraId="10B634D7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03E7624" w14:textId="3915E3E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945EB6" w14:paraId="197705ED" w14:textId="77777777" w:rsidTr="00945EB6">
        <w:trPr>
          <w:trHeight w:val="85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C2188" w14:textId="21CCA01B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R0410/C0030</w:t>
            </w:r>
          </w:p>
          <w:p w14:paraId="5A578A4A" w14:textId="31AF1568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(A14A)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12AD9" w14:textId="5D8ACE1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bonds and loans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4539D58" w14:textId="474768B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ins w:id="65" w:author="Author">
              <w:r w:rsidR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66" w:author="Author">
              <w:r w:rsidRPr="00945EB6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for bonds and loans</w:t>
            </w:r>
            <w:r w:rsidRPr="00945EB6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  <w:t>.</w:t>
            </w:r>
          </w:p>
          <w:p w14:paraId="79ED02AA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</w:pPr>
          </w:p>
          <w:p w14:paraId="09B5AB3D" w14:textId="4226F4F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6C0DADD2" w14:textId="77777777" w:rsidTr="00945EB6">
        <w:trPr>
          <w:trHeight w:val="85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8E22F" w14:textId="7B274C9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R0410/C0040</w:t>
            </w:r>
          </w:p>
          <w:p w14:paraId="53584E26" w14:textId="5EB22254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(B14)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ADE0B" w14:textId="502F2AFD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bonds and loans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455C2" w14:textId="16BB074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ins w:id="67" w:author="Author">
              <w:r w:rsidR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68" w:author="Author">
              <w:r w:rsidRPr="00945EB6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for bonds and loans, after the shock.</w:t>
            </w:r>
          </w:p>
          <w:p w14:paraId="47EAA23B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4E54ED3" w14:textId="0F5E98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945EB6" w14:paraId="0E52FDF3" w14:textId="77777777" w:rsidTr="00945EB6">
        <w:trPr>
          <w:trHeight w:val="142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BE40D" w14:textId="2F64AF6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R0410/C0050</w:t>
            </w:r>
          </w:p>
          <w:p w14:paraId="37ABDB66" w14:textId="78C8CA5E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(B14A)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C9C77" w14:textId="14531F0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(after the loss absorbing capacity of technical provision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bonds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and loans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9E31E" w14:textId="5B868C5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underlying the spread risk charge for bonds and loans, after the shock and after the loss absorbing capacity of technical provisions.</w:t>
            </w:r>
          </w:p>
          <w:p w14:paraId="251AE4F2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9DB54DA" w14:textId="13CDD2B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0C87AC71" w14:textId="77777777" w:rsidTr="00945EB6">
        <w:trPr>
          <w:trHeight w:val="567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29CDF" w14:textId="2317CB9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R0410/C0060</w:t>
            </w:r>
          </w:p>
          <w:p w14:paraId="732812C4" w14:textId="24D8F952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(C14)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4CB6F" w14:textId="65FAF10E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requirements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 bonds and loans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D4043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spread risk on bonds and loans, after adjustment for the loss absorbing capacity of technical provisions. </w:t>
            </w:r>
          </w:p>
          <w:p w14:paraId="79545886" w14:textId="21C24E7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3D4FA00" w14:textId="25980038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</w:t>
            </w:r>
            <w:r w:rsidR="002C3ACE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R0010/C0010 = 1, this item represents the net solvency capital requirement for spread risk - bonds and loans, calculated using simplifications</w:t>
            </w:r>
          </w:p>
        </w:tc>
      </w:tr>
      <w:tr w:rsidR="00F16D43" w:rsidRPr="00945EB6" w14:paraId="140A817B" w14:textId="77777777" w:rsidTr="00945EB6">
        <w:trPr>
          <w:trHeight w:val="142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7B75E" w14:textId="53B0D5C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R0410/C0070</w:t>
            </w:r>
          </w:p>
          <w:p w14:paraId="63AB106B" w14:textId="361E7EFD" w:rsidR="002C3ACE" w:rsidRPr="00945EB6" w:rsidRDefault="002C3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(B14B)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1D52E" w14:textId="19FA65EB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(before the loss absorbing capacity of technical provisions)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bonds and loans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A4053" w14:textId="213176E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ins w:id="69" w:author="Author">
              <w:r w:rsidR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70" w:author="Author">
              <w:r w:rsidRPr="00945EB6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for bonds and loans, after the shock but before the loss absorbing capacity of technical provisions.</w:t>
            </w:r>
          </w:p>
          <w:p w14:paraId="3C229BAD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F7C064D" w14:textId="16BB086D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5998E2E5" w14:textId="77777777" w:rsidTr="00945EB6">
        <w:trPr>
          <w:trHeight w:val="173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D9CAF" w14:textId="55C29F45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R0410/C0080</w:t>
            </w:r>
          </w:p>
          <w:p w14:paraId="1BC04889" w14:textId="55F0A0D7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(D14)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B82F1" w14:textId="34F48B95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Gross solvency capital - spread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 bonds and loans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B22DA" w14:textId="5BC44D3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spread risk on bonds and loans, i.e. before the loss absorbing capacity of technical provisions.</w:t>
            </w:r>
          </w:p>
          <w:p w14:paraId="387DD4A0" w14:textId="5C22D00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E52CD40" w14:textId="64090ED5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If R0010/C0010 = 1, this item represents gross solvency capital requirement for spread risk - bonds and loans calculated using simplifications. </w:t>
            </w:r>
          </w:p>
        </w:tc>
      </w:tr>
      <w:tr w:rsidR="00F16D43" w:rsidRPr="00945EB6" w14:paraId="7857A1AC" w14:textId="77777777" w:rsidTr="00D70699">
        <w:trPr>
          <w:trHeight w:val="981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955B6" w14:textId="2297F12B" w:rsidR="00F16D43" w:rsidRPr="00945EB6" w:rsidRDefault="000D7514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</w:t>
            </w:r>
            <w:r w:rsidR="00F16D43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0420/C0060</w:t>
            </w:r>
          </w:p>
          <w:p w14:paraId="5562B295" w14:textId="1429F5F2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(C15)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9E90D" w14:textId="1B6B504D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requirements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 credit derivatives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41F85A9" w14:textId="21138B25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net capital charge for spread risk on credit derivatives, after adjustment for the loss absorbing cap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acity of technical provisions. </w:t>
            </w:r>
          </w:p>
        </w:tc>
      </w:tr>
      <w:tr w:rsidR="00F16D43" w:rsidRPr="00945EB6" w14:paraId="59B539C0" w14:textId="77777777" w:rsidTr="00D70699">
        <w:trPr>
          <w:trHeight w:val="711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0604F" w14:textId="148315C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R0420/C0080</w:t>
            </w:r>
          </w:p>
          <w:p w14:paraId="7DF8A28C" w14:textId="6CDB9A94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(D15)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0D91C" w14:textId="7CA82DD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Gross solvency capital - spread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credit derivatives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815D193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spread risk on credit derivatives, i.e. before adjustment for the loss absorbing capacity of technical provisions. .</w:t>
            </w:r>
          </w:p>
          <w:p w14:paraId="5815DC67" w14:textId="2981464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945EB6" w14:paraId="45F4C4D4" w14:textId="77777777" w:rsidTr="00945EB6">
        <w:trPr>
          <w:trHeight w:val="114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BE922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R0430-R0440/</w:t>
            </w:r>
          </w:p>
          <w:p w14:paraId="29C05893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C0020</w:t>
            </w:r>
          </w:p>
          <w:p w14:paraId="6B9BA20E" w14:textId="152D90CF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(A16, A17)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4D1B8" w14:textId="64EA9E7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-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credit derivatives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downward/upward shock on credit derivatives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BB757" w14:textId="3FFE4E8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assets </w:t>
            </w:r>
            <w:ins w:id="71" w:author="Author">
              <w:r w:rsidR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72" w:author="Author">
              <w:r w:rsidRPr="00945EB6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downward/upward shock in respect to the spread risk on credit derivatives.</w:t>
            </w:r>
          </w:p>
          <w:p w14:paraId="4B856197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A0E6991" w14:textId="56FDC7A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945EB6" w14:paraId="708F074B" w14:textId="77777777" w:rsidTr="00945EB6">
        <w:trPr>
          <w:trHeight w:val="114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51F00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R0430-R0440/</w:t>
            </w:r>
          </w:p>
          <w:p w14:paraId="2F42DA6C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C0030</w:t>
            </w:r>
          </w:p>
          <w:p w14:paraId="6EB349CB" w14:textId="32C2226C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(A16A, A17A)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2E841" w14:textId="50E7378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-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credit derivatives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downward/upward shock on credit derivatives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F0981" w14:textId="7274166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ins w:id="73" w:author="Author">
              <w:r w:rsidR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74" w:author="Author">
              <w:r w:rsidRPr="00945EB6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downward/upward shock in respect to spread risk on credit derivatives.</w:t>
            </w:r>
          </w:p>
          <w:p w14:paraId="2D5C4D6A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934FB07" w14:textId="4912B42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491A5084" w14:textId="77777777" w:rsidTr="00945EB6">
        <w:trPr>
          <w:trHeight w:val="124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DED86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R0430-R0440/</w:t>
            </w:r>
          </w:p>
          <w:p w14:paraId="7961FC6E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C0040</w:t>
            </w:r>
          </w:p>
          <w:p w14:paraId="1D6E1023" w14:textId="3F1DEE50" w:rsidR="00887129" w:rsidRPr="00945EB6" w:rsidRDefault="0088712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(B16, B17)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DDC1E" w14:textId="0081E22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credit derivatives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downward/upward shock on credit derivatives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13DCA" w14:textId="55C1934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ins w:id="75" w:author="Author">
              <w:r w:rsidR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76" w:author="Author">
              <w:r w:rsidRPr="00945EB6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the downward/upward shock for spread risk on credit derivatives, after the shock.</w:t>
            </w:r>
          </w:p>
          <w:p w14:paraId="3C0C4C58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BA236B9" w14:textId="3ED99D4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945EB6" w14:paraId="58E91632" w14:textId="77777777" w:rsidTr="00945EB6">
        <w:trPr>
          <w:trHeight w:val="189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7853F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R0430-R0440/</w:t>
            </w:r>
          </w:p>
          <w:p w14:paraId="5CE14392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C0050</w:t>
            </w:r>
          </w:p>
          <w:p w14:paraId="0E5F8FE4" w14:textId="48EA1E77" w:rsidR="00887129" w:rsidRPr="00945EB6" w:rsidRDefault="0088712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(B16A, B17A)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FD4AE" w14:textId="7EF7039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(after the loss absorbing capacity of technical provision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credit derivatives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downward/upward shock on credit derivatives 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5EB12" w14:textId="0B6BDBE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ins w:id="77" w:author="Author">
              <w:r w:rsidR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78" w:author="Author">
              <w:r w:rsidRPr="00945EB6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downward/upward shock for spread risk on credit derivatives, after the shock and after the loss absorbing capacity of technical provisions.</w:t>
            </w:r>
          </w:p>
          <w:p w14:paraId="2B680681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72EC92F" w14:textId="50CE4B2B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4687AE80" w14:textId="77777777" w:rsidTr="00945EB6">
        <w:trPr>
          <w:trHeight w:val="1499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FC526" w14:textId="440C435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R0430-R0440/</w:t>
            </w:r>
          </w:p>
          <w:p w14:paraId="7EE43129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C0060</w:t>
            </w:r>
          </w:p>
          <w:p w14:paraId="173B2B55" w14:textId="133EFF10" w:rsidR="00887129" w:rsidRPr="00945EB6" w:rsidRDefault="0088712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(C16, C17)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A29BA" w14:textId="74FD1FC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requirements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- credit derivatives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downward/upward shock on credit derivatives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FBA35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the downward/upward shock for spread risk on credit derivatives, after adjustment for the loss absorbing capacity of technical provisions. </w:t>
            </w:r>
          </w:p>
          <w:p w14:paraId="5698FF51" w14:textId="6137D25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945EB6" w14:paraId="3927A660" w14:textId="77777777" w:rsidTr="00945EB6">
        <w:trPr>
          <w:trHeight w:val="171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D4DB5" w14:textId="3F031406" w:rsidR="005B0C95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R0430-R0440/</w:t>
            </w:r>
          </w:p>
          <w:p w14:paraId="0E39A697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C0070</w:t>
            </w:r>
          </w:p>
          <w:p w14:paraId="3C695A53" w14:textId="54B8B12B" w:rsidR="00887129" w:rsidRPr="00945EB6" w:rsidRDefault="0088712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(B16B, B17B)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AEC2F" w14:textId="0A7F5AA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(before the loss absorbing capacity of technical provisions)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credit derivatives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downward/upward shock on credit derivatives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69554" w14:textId="7AC241A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ins w:id="79" w:author="Author">
              <w:r w:rsidR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80" w:author="Author">
              <w:r w:rsidRPr="00945EB6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downward/upward shock for spread risk on credit derivatives, after the shock but before the loss absorbing capacity of technical provisions.</w:t>
            </w:r>
          </w:p>
          <w:p w14:paraId="043B6FCA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E038C3D" w14:textId="773C5BA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0F4491B8" w14:textId="77777777" w:rsidTr="00945EB6">
        <w:trPr>
          <w:trHeight w:val="154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DB834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R0430-R0440/</w:t>
            </w:r>
          </w:p>
          <w:p w14:paraId="3B85A8F7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C0080</w:t>
            </w:r>
          </w:p>
          <w:p w14:paraId="63E0A1E4" w14:textId="11AFD769" w:rsidR="00887129" w:rsidRPr="00945EB6" w:rsidRDefault="0088712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(D16, D17)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FA389" w14:textId="26578D9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Gross solvency capital - spread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- credit derivatives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downward/upward shock on credit derivatives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B1A3A47" w14:textId="08831ED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gross capital charge for the downward/upward shock for spread risk on credit derivatives, i.e. before the loss absorbing capacity of technical provisions. </w:t>
            </w:r>
          </w:p>
          <w:p w14:paraId="283A7064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C219456" w14:textId="62FBEEA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945EB6" w14:paraId="09891C7C" w14:textId="77777777" w:rsidTr="00945EB6">
        <w:trPr>
          <w:trHeight w:val="142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E692C" w14:textId="6FC6512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R0450/C0020</w:t>
            </w:r>
          </w:p>
          <w:p w14:paraId="26D8A3E9" w14:textId="39F59121" w:rsidR="00887129" w:rsidRPr="00945EB6" w:rsidRDefault="0088712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(A18)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4D6FE" w14:textId="3553FED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securitisation positions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D73169D" w14:textId="3DC4DEAE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ins w:id="81" w:author="Author">
              <w:r w:rsidR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82" w:author="Author">
              <w:r w:rsidRPr="00945EB6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for securitisation positions.</w:t>
            </w:r>
          </w:p>
          <w:p w14:paraId="033767DF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A88B4B4" w14:textId="7F98798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945EB6" w14:paraId="28D065F1" w14:textId="77777777" w:rsidTr="00945EB6">
        <w:trPr>
          <w:trHeight w:val="142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74FDB" w14:textId="12427D0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R0450/C0030</w:t>
            </w:r>
          </w:p>
          <w:p w14:paraId="69368F5D" w14:textId="0F0F3650" w:rsidR="00887129" w:rsidRPr="00945EB6" w:rsidRDefault="0088712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(A18A)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6CC22" w14:textId="73557938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securitisation positions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58D4E" w14:textId="3885CF25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ins w:id="83" w:author="Author">
              <w:r w:rsidR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84" w:author="Author">
              <w:r w:rsidRPr="00945EB6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securitisation positions.</w:t>
            </w:r>
          </w:p>
          <w:p w14:paraId="415ACF9D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4721D08" w14:textId="53DB918D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6618C191" w14:textId="77777777" w:rsidTr="00945EB6">
        <w:trPr>
          <w:trHeight w:val="142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9AD74" w14:textId="1D72ABC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R0450/C0040</w:t>
            </w:r>
          </w:p>
          <w:p w14:paraId="3F7A7EF7" w14:textId="54D0271D" w:rsidR="00887129" w:rsidRPr="00945EB6" w:rsidRDefault="0088712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(B18)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5AB36" w14:textId="3E6342B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securitisation positions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B0DA2" w14:textId="483F2CF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ins w:id="85" w:author="Author">
              <w:r w:rsidR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86" w:author="Author">
              <w:r w:rsidRPr="00945EB6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securitisation positions, after the shock.</w:t>
            </w:r>
          </w:p>
          <w:p w14:paraId="66C6C54F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C6627FC" w14:textId="728C502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945EB6" w14:paraId="061DBBDD" w14:textId="77777777" w:rsidTr="00945EB6">
        <w:trPr>
          <w:trHeight w:val="1629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A4E5C" w14:textId="5F557C8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R0450/C0050</w:t>
            </w:r>
          </w:p>
          <w:p w14:paraId="52AEFB15" w14:textId="29ECF777" w:rsidR="00887129" w:rsidRPr="00945EB6" w:rsidRDefault="0088712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(B18A)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32DF2" w14:textId="2B47BEA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(after the loss absorbing capacity of technical provision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securitisation positions )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BAE0F" w14:textId="21551E2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ins w:id="87" w:author="Author">
              <w:r w:rsidR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88" w:author="Author">
              <w:r w:rsidRPr="00945EB6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securitisation positions, after the shock and after the loss absorbing capacity of technical provisions.</w:t>
            </w:r>
          </w:p>
          <w:p w14:paraId="23013524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F66642C" w14:textId="006068B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175E737F" w14:textId="77777777" w:rsidTr="00945EB6">
        <w:trPr>
          <w:trHeight w:val="1134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DCC1B" w14:textId="4764CBA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R0450/C0060</w:t>
            </w:r>
          </w:p>
          <w:p w14:paraId="719245C0" w14:textId="119BED0C" w:rsidR="00887129" w:rsidRPr="00945EB6" w:rsidRDefault="0088712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(C18)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AD0E3" w14:textId="06556C8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requirements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- securitisation positions 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C4AF0" w14:textId="45B92D9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spread risk on securitisation positions, after adjustment for the loss absorbing capacity of technical provisions. </w:t>
            </w:r>
          </w:p>
          <w:p w14:paraId="1C5581BA" w14:textId="2C8F32C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945EB6" w14:paraId="0A8CE63D" w14:textId="77777777" w:rsidTr="00945EB6">
        <w:trPr>
          <w:trHeight w:val="1559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21E93" w14:textId="36352D45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R0450/C0070</w:t>
            </w:r>
          </w:p>
          <w:p w14:paraId="5B9945AE" w14:textId="66CBC883" w:rsidR="00887129" w:rsidRPr="00945EB6" w:rsidRDefault="0088712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(B18B)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2FB34" w14:textId="2135712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(before the loss absorbing capacity of technical provisions)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securitisation positions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D1423" w14:textId="08F114B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ins w:id="89" w:author="Author">
              <w:r w:rsidR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90" w:author="Author">
              <w:r w:rsidRPr="00945EB6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securitisation positions, after the shock but before the loss absorbing capacity of technical provisions.</w:t>
            </w:r>
          </w:p>
          <w:p w14:paraId="5E1A4148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D3BCF4F" w14:textId="304742B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1EEAD5F7" w14:textId="77777777" w:rsidTr="00945EB6">
        <w:trPr>
          <w:trHeight w:val="971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BCAB2" w14:textId="449E840D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R0450/C0080</w:t>
            </w:r>
          </w:p>
          <w:p w14:paraId="162AC499" w14:textId="63FBE342" w:rsidR="00887129" w:rsidRPr="00945EB6" w:rsidRDefault="0088712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(D18)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4E1A6" w14:textId="66D8405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Gross solvency capital - spread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- securitisation positions 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15C64" w14:textId="4175CF8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spread risk on securitisation positions, i.e. before the loss absorbing capacity of technical provisions.</w:t>
            </w:r>
          </w:p>
          <w:p w14:paraId="2A126649" w14:textId="7774A60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945EB6" w14:paraId="62015384" w14:textId="77777777" w:rsidTr="00945EB6">
        <w:trPr>
          <w:trHeight w:val="135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B804E" w14:textId="51138C74" w:rsidR="00F16D43" w:rsidRPr="00945EB6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R0460/C0020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6047B" w14:textId="1945B33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1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BA397" w14:textId="58633715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ins w:id="91" w:author="Author">
              <w:r w:rsidR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92" w:author="Author">
              <w:r w:rsidRPr="00945EB6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for type 1 securitisation positions.</w:t>
            </w:r>
          </w:p>
          <w:p w14:paraId="69EF8CFA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D26BBD9" w14:textId="26004AB5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945EB6" w14:paraId="5A268AE6" w14:textId="77777777" w:rsidTr="00945EB6">
        <w:trPr>
          <w:trHeight w:val="113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DC711" w14:textId="7600137B" w:rsidR="00F16D43" w:rsidRPr="00945EB6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R0460/C0030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AC865" w14:textId="57D0EAF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1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6AD63" w14:textId="00C4E2B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ins w:id="93" w:author="Author">
              <w:r w:rsidR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94" w:author="Author">
              <w:r w:rsidRPr="00945EB6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type 1 securitisation positions.</w:t>
            </w:r>
          </w:p>
          <w:p w14:paraId="1EC67912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AE68FC6" w14:textId="3F1F73AB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6B7FC1D3" w14:textId="77777777" w:rsidTr="00945EB6">
        <w:trPr>
          <w:trHeight w:val="119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B8FF2" w14:textId="7BF8519D" w:rsidR="00F16D43" w:rsidRPr="00945EB6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R0460/C0040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DEA17" w14:textId="5AB8EE0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1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ECD34" w14:textId="59FFFCA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ins w:id="95" w:author="Author">
              <w:r w:rsidR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96" w:author="Author">
              <w:r w:rsidRPr="00945EB6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type 1 securitisation positions, after the shock.</w:t>
            </w:r>
          </w:p>
          <w:p w14:paraId="285340B9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BCA5085" w14:textId="1CE6C45D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945EB6" w14:paraId="75712B64" w14:textId="77777777" w:rsidTr="00945EB6">
        <w:trPr>
          <w:trHeight w:val="1547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BAEBF" w14:textId="005FDE83" w:rsidR="00F16D43" w:rsidRPr="00945EB6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R0460/C0050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B88DD" w14:textId="2703D63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(after the loss absorbing capacity of technical provision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1)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52F94" w14:textId="1D0544D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ins w:id="97" w:author="Author">
              <w:r w:rsidR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98" w:author="Author">
              <w:r w:rsidRPr="00945EB6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type 1 securitisation positions, after the shock and after the loss absorbing capacity of technical provisions.</w:t>
            </w:r>
          </w:p>
          <w:p w14:paraId="401F0D0B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2AE57F6" w14:textId="0244356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364F5C4D" w14:textId="77777777" w:rsidTr="00945EB6">
        <w:trPr>
          <w:trHeight w:val="1231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A8FEC" w14:textId="78E7FF69" w:rsidR="00F16D43" w:rsidRPr="00945EB6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R0460/C0060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00D33" w14:textId="0781797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requirements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-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1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E5740" w14:textId="0A9873A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spread risk on type 1 securitisation positions, after adjustment for the loss absorbing capacity of technical provisions. </w:t>
            </w:r>
          </w:p>
          <w:p w14:paraId="0535FCDD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E574DC5" w14:textId="2AF74645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945EB6" w14:paraId="3D5912CB" w14:textId="77777777" w:rsidTr="00945EB6">
        <w:trPr>
          <w:trHeight w:val="155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4D8BB" w14:textId="6B4F7DEF" w:rsidR="00F16D43" w:rsidRPr="00945EB6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R0460/C0070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B40D8" w14:textId="24639A0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(before the loss absorbing capacity of technical provisions)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1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1015E" w14:textId="6837983B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ins w:id="99" w:author="Author">
              <w:r w:rsidR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100" w:author="Author">
              <w:r w:rsidRPr="00945EB6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type 1 securitisation positions, after the shock but before the loss absorbing capacity of technical provisions.</w:t>
            </w:r>
          </w:p>
          <w:p w14:paraId="405E23EE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C03802D" w14:textId="7695357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4F8FCB51" w14:textId="77777777" w:rsidTr="00945EB6">
        <w:trPr>
          <w:trHeight w:val="111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2C46C" w14:textId="639F34DB" w:rsidR="00F16D43" w:rsidRPr="00945EB6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R0460/C0080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6326F" w14:textId="08D171D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Gross solvency capital - spread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-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1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AD538" w14:textId="7DF42548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spread risk on type 1 securitisation positions, i.e. before the loss absorbing capacity of technical provisions.</w:t>
            </w:r>
          </w:p>
          <w:p w14:paraId="65E9A5F0" w14:textId="6DBB992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945EB6" w14:paraId="0E0AD92C" w14:textId="77777777" w:rsidTr="00945EB6">
        <w:trPr>
          <w:trHeight w:val="127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7C82D" w14:textId="50EEBCEA" w:rsidR="00F16D43" w:rsidRPr="00945EB6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R0470/C0020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759D0" w14:textId="4AD9A61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2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7DE61" w14:textId="731C9D1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ins w:id="101" w:author="Author">
              <w:r w:rsidR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102" w:author="Author">
              <w:r w:rsidRPr="00945EB6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for type 2 securitisation positions.</w:t>
            </w:r>
          </w:p>
          <w:p w14:paraId="34EB0ABA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C4D56E2" w14:textId="38075318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945EB6" w14:paraId="5D9801C2" w14:textId="77777777" w:rsidTr="00945EB6">
        <w:trPr>
          <w:trHeight w:val="1338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A21E2" w14:textId="71D237BE" w:rsidR="00F16D43" w:rsidRPr="00945EB6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R0470/C0030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2BE15" w14:textId="65FF155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2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094BB" w14:textId="73653E2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ins w:id="103" w:author="Author">
              <w:r w:rsidR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104" w:author="Author">
              <w:r w:rsidRPr="00945EB6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type 2 securitisation positions.</w:t>
            </w:r>
          </w:p>
          <w:p w14:paraId="43C6B1DC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BB30372" w14:textId="38A21C4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61A1B45C" w14:textId="77777777" w:rsidTr="00945EB6">
        <w:trPr>
          <w:trHeight w:val="1416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FB74F" w14:textId="28B172F4" w:rsidR="00F16D43" w:rsidRPr="00945EB6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R0470/C0040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82339" w14:textId="4B240C0B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2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B8B2D" w14:textId="3883420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ins w:id="105" w:author="Author">
              <w:r w:rsidR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106" w:author="Author">
              <w:r w:rsidRPr="00945EB6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type 2 securitisation positions, after the shock.</w:t>
            </w:r>
          </w:p>
          <w:p w14:paraId="31E6ED74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54C0D29" w14:textId="0330462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945EB6" w14:paraId="31821794" w14:textId="77777777" w:rsidTr="00945EB6">
        <w:trPr>
          <w:trHeight w:val="1754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11ECB" w14:textId="3A93C8F1" w:rsidR="00F16D43" w:rsidRPr="00945EB6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R0470/C0050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6FE67" w14:textId="5379CD8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(after the loss absorbing capacity of technical provision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2)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414C8" w14:textId="2029FDD5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ins w:id="107" w:author="Author">
              <w:r w:rsidR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108" w:author="Author">
              <w:r w:rsidRPr="00945EB6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type 2 securitisation positions, after the shock and after the loss absorbing capacity of technical provisions.</w:t>
            </w:r>
          </w:p>
          <w:p w14:paraId="093E0497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16A9926" w14:textId="2B42D6B8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23CD8CC2" w14:textId="77777777" w:rsidTr="00945EB6">
        <w:trPr>
          <w:trHeight w:val="1268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F5B42" w14:textId="52909845" w:rsidR="00F16D43" w:rsidRPr="00945EB6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R0470/C0060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CF2A8" w14:textId="0140D43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requirements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-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2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6F2A2" w14:textId="6D0931D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spread risk on type 2 securitisation positions, after adjustment for the loss absorbing capacity of technical provisions. </w:t>
            </w:r>
          </w:p>
          <w:p w14:paraId="2A97097E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C25DE4B" w14:textId="102E7D4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945EB6" w14:paraId="2CE0E6A9" w14:textId="77777777" w:rsidTr="00945EB6">
        <w:trPr>
          <w:trHeight w:val="168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DBA15" w14:textId="62893AC6" w:rsidR="00F16D43" w:rsidRPr="00945EB6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R0470/C0070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875AC" w14:textId="44AF9C4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(before the loss absorbing capacity of technical provisions)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2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41DB8" w14:textId="1F77B8A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ins w:id="109" w:author="Author">
              <w:r w:rsidR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110" w:author="Author">
              <w:r w:rsidRPr="00945EB6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type 2 securitisation positions, after the shock but before the loss absorbing capacity of technical provisions.</w:t>
            </w:r>
          </w:p>
          <w:p w14:paraId="13D8B5A3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6C70A3F" w14:textId="7BBCFC4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072C32B0" w14:textId="77777777" w:rsidTr="00945EB6">
        <w:trPr>
          <w:trHeight w:val="1126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DA32E" w14:textId="45A0B54A" w:rsidR="00F16D43" w:rsidRPr="00945EB6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R0470/C0080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A07FB" w14:textId="65E4CBA8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Gross solvency capital - spread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-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2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058F9" w14:textId="29498B8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spread risk on type 2 securitisation positions, i.e. before the loss absorbing capacity of technical provisions.</w:t>
            </w:r>
          </w:p>
          <w:p w14:paraId="21C11415" w14:textId="4157BF4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945EB6" w14:paraId="55B20080" w14:textId="77777777" w:rsidTr="00945EB6">
        <w:trPr>
          <w:trHeight w:val="141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7E1AD" w14:textId="5E522078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R0480/C0020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94B31" w14:textId="23D9485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resecuritisation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437D9" w14:textId="5A834CBD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ins w:id="111" w:author="Author">
              <w:r w:rsidR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112" w:author="Author">
              <w:r w:rsidRPr="00945EB6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for resecuritisation positions.</w:t>
            </w:r>
          </w:p>
          <w:p w14:paraId="414F6B5B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DD66A1E" w14:textId="1ED64EB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945EB6" w14:paraId="239E4041" w14:textId="77777777" w:rsidTr="00945EB6">
        <w:trPr>
          <w:trHeight w:val="1284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A153A" w14:textId="0FB48A57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R0480/C0030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D2D08" w14:textId="5B409E4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resecuritisation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78711" w14:textId="4B8D342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ins w:id="113" w:author="Author">
              <w:r w:rsidR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114" w:author="Author">
              <w:r w:rsidRPr="00945EB6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resecuritisation positions.</w:t>
            </w:r>
          </w:p>
          <w:p w14:paraId="3375451C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7D57961" w14:textId="34E903E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1ABEBBB0" w14:textId="77777777" w:rsidTr="00945EB6">
        <w:trPr>
          <w:trHeight w:val="1606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3B211" w14:textId="1C2BF0EB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R0480/C0040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2EF58" w14:textId="2A08566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resecuritisation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66EFE" w14:textId="6E3B956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ins w:id="115" w:author="Author">
              <w:r w:rsidR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116" w:author="Author">
              <w:r w:rsidRPr="00945EB6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resecuritisation positions, after the shock.</w:t>
            </w:r>
          </w:p>
          <w:p w14:paraId="0C2CB5B5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CC4F383" w14:textId="2A439368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945EB6" w14:paraId="367F954B" w14:textId="77777777" w:rsidTr="00945EB6">
        <w:trPr>
          <w:trHeight w:val="1606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31346" w14:textId="5CC61B85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R0480/C0050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73115" w14:textId="296C1B35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(after the loss absorbing capacity of technical provision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resecuritisation)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7D915" w14:textId="57F17D35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ins w:id="117" w:author="Author">
              <w:r w:rsidR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118" w:author="Author">
              <w:r w:rsidRPr="00945EB6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resecuritisation positions, after the shock and after the loss absorbing capacity of technical provisions.</w:t>
            </w:r>
          </w:p>
          <w:p w14:paraId="615FF9DB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3A2C580" w14:textId="3A0130B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0DA511CE" w14:textId="77777777" w:rsidTr="00945EB6">
        <w:trPr>
          <w:trHeight w:val="1354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F3743" w14:textId="371AA757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R0480/C0060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7D717" w14:textId="38E44C6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requirements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-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resecuritisation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37605" w14:textId="24E73F1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spread risk on resecuritisation positions, after adjustment for the loss absorbing capacity of technical provisions. </w:t>
            </w:r>
          </w:p>
          <w:p w14:paraId="2053867E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B134759" w14:textId="14928F4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945EB6" w14:paraId="1252230F" w14:textId="77777777" w:rsidTr="00945EB6">
        <w:trPr>
          <w:trHeight w:val="1606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8B19A" w14:textId="558F1BAA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R0480/C0070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22967" w14:textId="5C08157E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(before the loss absorbing capacity of technical provisions)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resecuritisation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75E88" w14:textId="2316F23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ins w:id="119" w:author="Author">
              <w:r w:rsidR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120" w:author="Author">
              <w:r w:rsidRPr="00945EB6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resecuritisation positions, after the shock but before the loss absorbing capacity of technical provisions.</w:t>
            </w:r>
          </w:p>
          <w:p w14:paraId="47B27720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7EB20B1" w14:textId="2490D9C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1DE9423F" w14:textId="77777777" w:rsidTr="00945EB6">
        <w:trPr>
          <w:trHeight w:val="121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7BA8E" w14:textId="6E251B2D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R0480/C0080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CDE0F" w14:textId="3CD0235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Gross solvency capital - spread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-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resecuritisation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3D475" w14:textId="7DFDD10E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spread risk on resecuritisation positions, i.e. before the loss absorbing capacity of technical provisions.</w:t>
            </w:r>
          </w:p>
          <w:p w14:paraId="7EBFC4AE" w14:textId="2090860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5E00CA" w:rsidRPr="00945EB6" w14:paraId="48BB0A62" w14:textId="77777777" w:rsidTr="00945EB6">
        <w:trPr>
          <w:trHeight w:val="285"/>
        </w:trPr>
        <w:tc>
          <w:tcPr>
            <w:tcW w:w="40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B15E9D" w14:textId="77777777" w:rsidR="005E00CA" w:rsidRPr="00945EB6" w:rsidRDefault="005E00CA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Concentration risk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 </w:t>
            </w:r>
          </w:p>
          <w:p w14:paraId="6402B369" w14:textId="69894C62" w:rsidR="005E00CA" w:rsidRPr="00945EB6" w:rsidRDefault="005E00CA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9BCC1" w14:textId="77777777" w:rsidR="005E00CA" w:rsidRPr="00945EB6" w:rsidRDefault="005E00CA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</w:tr>
      <w:tr w:rsidR="00F16D43" w:rsidRPr="00945EB6" w14:paraId="7CA3B92F" w14:textId="77777777" w:rsidTr="00945EB6">
        <w:trPr>
          <w:trHeight w:val="1917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D79B7" w14:textId="7BE3C91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R0500/C0020</w:t>
            </w:r>
          </w:p>
          <w:p w14:paraId="56DB90E3" w14:textId="27831C14" w:rsidR="005E00CA" w:rsidRPr="00945EB6" w:rsidRDefault="005E00CA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(A19)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22AA2" w14:textId="0698F9E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market risk concentrations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B3A5E59" w14:textId="494A3C05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 </w:t>
            </w:r>
            <w:ins w:id="121" w:author="Author">
              <w:r w:rsidR="00735CFA" w:rsidRPr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122" w:author="Author">
              <w:r w:rsidRPr="00945EB6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market risk concentrations </w:t>
            </w:r>
          </w:p>
          <w:p w14:paraId="1F2E55EC" w14:textId="77777777" w:rsidR="005B0C95" w:rsidRPr="00945EB6" w:rsidRDefault="005B0C95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D7ACE86" w14:textId="75BD770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For captive undertakings</w:t>
            </w:r>
            <w:r w:rsidR="000A1625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within the group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, if R0040/C0010=1,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item represents the absolute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value of the assets </w:t>
            </w:r>
            <w:ins w:id="123" w:author="Author">
              <w:r w:rsidR="00735CFA" w:rsidRPr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124" w:author="Author">
              <w:r w:rsidRPr="00945EB6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market risk concentration, after taking into account simplifications allowed for captives.</w:t>
            </w:r>
          </w:p>
          <w:p w14:paraId="6B51F166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9423978" w14:textId="41A6C6A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945EB6" w14:paraId="100C7DEE" w14:textId="77777777" w:rsidTr="00945EB6">
        <w:trPr>
          <w:trHeight w:val="855"/>
        </w:trPr>
        <w:tc>
          <w:tcPr>
            <w:tcW w:w="1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52DD9" w14:textId="654E853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R0500/C0060</w:t>
            </w:r>
          </w:p>
          <w:p w14:paraId="07DE0B29" w14:textId="7F5CCFA5" w:rsidR="005E00CA" w:rsidRPr="00945EB6" w:rsidRDefault="005E00CA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(C19)</w:t>
            </w:r>
          </w:p>
        </w:tc>
        <w:tc>
          <w:tcPr>
            <w:tcW w:w="26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ED040" w14:textId="39A1711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requirements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market risk concentrations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C681579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net capital charge for market risk concentrations, after adjustment for the loss absorbing capacity of technical provisions, aggregated for each single name exposure.</w:t>
            </w:r>
          </w:p>
        </w:tc>
      </w:tr>
      <w:tr w:rsidR="00F16D43" w:rsidRPr="00945EB6" w14:paraId="425BC938" w14:textId="77777777" w:rsidTr="00945EB6">
        <w:trPr>
          <w:trHeight w:val="690"/>
        </w:trPr>
        <w:tc>
          <w:tcPr>
            <w:tcW w:w="1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7C510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6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FDA18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E980B" w14:textId="3C4FC565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For captive undertakings</w:t>
            </w:r>
            <w:r w:rsidR="000A1625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within the group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, if cell R0040/C0010=1, this item represents net capital charge for market risk concentration, calculated using simplified calculation.</w:t>
            </w:r>
          </w:p>
        </w:tc>
      </w:tr>
      <w:tr w:rsidR="00F16D43" w:rsidRPr="00945EB6" w14:paraId="77CEACC6" w14:textId="77777777" w:rsidTr="00945EB6">
        <w:trPr>
          <w:trHeight w:val="1023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5FBE2" w14:textId="5525735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R0500/C0080</w:t>
            </w:r>
          </w:p>
          <w:p w14:paraId="42681BB6" w14:textId="42ECBC9B" w:rsidR="005E00CA" w:rsidRPr="00945EB6" w:rsidRDefault="005E00CA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(D19)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BFC4B" w14:textId="4A37DED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Gross solvency capital - market risk concentrations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AA7A9" w14:textId="66A4393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market risk concentrations, aggregated for each single name exposure, i.e. before the loss absorbing capacity of technical provisions.</w:t>
            </w:r>
          </w:p>
        </w:tc>
      </w:tr>
      <w:tr w:rsidR="00F16D43" w:rsidRPr="00945EB6" w14:paraId="46D7DD72" w14:textId="77777777" w:rsidTr="00945EB6">
        <w:trPr>
          <w:trHeight w:val="285"/>
        </w:trPr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C7127A" w14:textId="6B78EAD0" w:rsidR="00F16D43" w:rsidRPr="00945EB6" w:rsidRDefault="005E00CA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Currency risk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CB78C" w14:textId="453431D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  <w:tc>
          <w:tcPr>
            <w:tcW w:w="5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A5EE8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</w:tr>
      <w:tr w:rsidR="00F16D43" w:rsidRPr="00945EB6" w14:paraId="68C9BD0D" w14:textId="77777777" w:rsidTr="00945EB6">
        <w:trPr>
          <w:trHeight w:val="283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5260D" w14:textId="7F2AFC5E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R0600/C0060</w:t>
            </w:r>
          </w:p>
          <w:p w14:paraId="54F80777" w14:textId="0432DD30" w:rsidR="005E00CA" w:rsidRPr="00945EB6" w:rsidRDefault="005E0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</w:t>
            </w:r>
            <w:r w:rsidR="00663F4D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20)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3448F" w14:textId="13F212A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requirements (including the loss absorbing capacity of technical provisions)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currency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A041C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sum for the different currencies of:</w:t>
            </w:r>
          </w:p>
          <w:p w14:paraId="426C57B3" w14:textId="1077D55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del w:id="125" w:author="Author">
              <w:r w:rsidR="00C456DA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 xml:space="preserve">    </w:delText>
              </w:r>
            </w:del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capital requirement (including after the loss absorbing capacity of technical provisions) for an increase in value of the foreign currency against the local currency;</w:t>
            </w:r>
          </w:p>
          <w:p w14:paraId="6B4D3D46" w14:textId="28AE4F75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del w:id="126" w:author="Author">
              <w:r w:rsidR="00C456DA" w:rsidDel="00735CF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 xml:space="preserve">    </w:delText>
              </w:r>
            </w:del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capital requirement (including after the loss absorbing capacity of technical provisions) for a decrease in value of the foreign currency against the local currency.</w:t>
            </w:r>
          </w:p>
          <w:p w14:paraId="516D4A57" w14:textId="2F209D1B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945EB6" w14:paraId="5D8597C3" w14:textId="77777777" w:rsidTr="00945EB6">
        <w:trPr>
          <w:trHeight w:val="184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C27C5" w14:textId="2A38631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R0600/C0080</w:t>
            </w:r>
          </w:p>
          <w:p w14:paraId="27F2101E" w14:textId="206E8649" w:rsidR="00663F4D" w:rsidRPr="00945EB6" w:rsidRDefault="00663F4D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(D20)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12572" w14:textId="6D3675EB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Gross solvency capital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currency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63207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sum for the different currencies of:</w:t>
            </w:r>
          </w:p>
          <w:p w14:paraId="6B19DF14" w14:textId="5582BC5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 the capital requirement (before the loss absorbing capacity of technical provisions) for an increase in value of the foreign currency against the local currency;</w:t>
            </w:r>
          </w:p>
          <w:p w14:paraId="5A8FE65E" w14:textId="074CACC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 the capital requirement (before the loss absorbing capacity of technical provisions) for a decrease in value of the foreign currency against the local currency.</w:t>
            </w:r>
          </w:p>
        </w:tc>
      </w:tr>
      <w:tr w:rsidR="00F16D43" w:rsidRPr="00945EB6" w14:paraId="5B45AFC8" w14:textId="77777777" w:rsidTr="00945EB6">
        <w:trPr>
          <w:trHeight w:val="1428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D6816" w14:textId="444C72B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R0610-R0620/</w:t>
            </w:r>
          </w:p>
          <w:p w14:paraId="4CFE18B4" w14:textId="77777777" w:rsidR="00B47E0D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C0020</w:t>
            </w:r>
          </w:p>
          <w:p w14:paraId="5DEB6E92" w14:textId="4B06981E" w:rsidR="00F16D43" w:rsidRPr="00945EB6" w:rsidDel="00892CC1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 w:rsidDel="00892CC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DAD48" w14:textId="24829A8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Currency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increase/ decrease in the value of the foreign currency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08EA0" w14:textId="139B1C0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total value of the assets sensitive to currency increase/decrease risk, before shock.</w:t>
            </w:r>
          </w:p>
          <w:p w14:paraId="1A0C574F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DED7F9E" w14:textId="667E3A9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945EB6" w14:paraId="345116CF" w14:textId="77777777" w:rsidTr="00360D88">
        <w:tblPrEx>
          <w:tblW w:w="9352" w:type="dxa"/>
          <w:tblCellMar>
            <w:left w:w="70" w:type="dxa"/>
            <w:right w:w="70" w:type="dxa"/>
          </w:tblCellMar>
          <w:tblPrExChange w:id="127" w:author="Author">
            <w:tblPrEx>
              <w:tblW w:w="9352" w:type="dxa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1192"/>
          <w:trPrChange w:id="128" w:author="Author">
            <w:trPr>
              <w:gridAfter w:val="0"/>
              <w:trHeight w:val="1406"/>
            </w:trPr>
          </w:trPrChange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29" w:author="Author">
              <w:tcPr>
                <w:tcW w:w="139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1DF4E0CD" w14:textId="0ED3F13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R0610-R0620/</w:t>
            </w:r>
          </w:p>
          <w:p w14:paraId="1B756E44" w14:textId="5660E86C" w:rsidR="00F16D43" w:rsidRPr="00945EB6" w:rsidDel="00892CC1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C0030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30" w:author="Author">
              <w:tcPr>
                <w:tcW w:w="264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0313DBAE" w14:textId="1556ACD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Currency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increase/ decrease in the value of the foreign currency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31" w:author="Author">
              <w:tcPr>
                <w:tcW w:w="5313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5307B778" w14:textId="56C54D2E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total value of the liabilities sensitive to currency increase/decrease risk, before shock.</w:t>
            </w:r>
          </w:p>
          <w:p w14:paraId="77462AE7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4003269" w14:textId="769AD50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  <w:p w14:paraId="2BDF65CC" w14:textId="408F42F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945EB6" w14:paraId="1FE39611" w14:textId="77777777" w:rsidTr="00945EB6">
        <w:trPr>
          <w:trHeight w:val="1399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4896B" w14:textId="238CCCF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R0610-R0620/</w:t>
            </w:r>
          </w:p>
          <w:p w14:paraId="2E11E814" w14:textId="0D089DAC" w:rsidR="00F16D43" w:rsidRPr="00945EB6" w:rsidDel="00892CC1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C0040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10DED" w14:textId="2FBB520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Currency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increase/ decrease in the value of the foreign currency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EB7C6" w14:textId="6E90EA0B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assets </w:t>
            </w:r>
            <w:ins w:id="132" w:author="Author">
              <w:r w:rsidR="008D4DB2" w:rsidRPr="008D4DB2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133" w:author="Author">
              <w:r w:rsidRPr="00945EB6" w:rsidDel="008D4DB2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currency increase/decrease risk after the shock. </w:t>
            </w:r>
          </w:p>
          <w:p w14:paraId="1D4D0D82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37FFB97" w14:textId="300C014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945EB6" w14:paraId="1B4201DB" w14:textId="77777777" w:rsidTr="00945EB6">
        <w:trPr>
          <w:trHeight w:val="1701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EB8FD" w14:textId="12DFF3D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R0610-R0620/</w:t>
            </w:r>
          </w:p>
          <w:p w14:paraId="7900D314" w14:textId="17BB9AC7" w:rsidR="00F16D43" w:rsidRPr="00945EB6" w:rsidDel="00892CC1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C0050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E9C5B" w14:textId="5A04609D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(after the loss absorbing capacity of technical provisions)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Currency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increase/ decrease in the value of the foreign currency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BB3E1" w14:textId="4A2689E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(after the loss absorbing capacity of technical provisions) </w:t>
            </w:r>
            <w:ins w:id="134" w:author="Author">
              <w:r w:rsidR="008D4DB2" w:rsidRPr="008D4DB2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135" w:author="Author">
              <w:r w:rsidRPr="00945EB6" w:rsidDel="008D4DB2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currency increase/decrease risk after the shock. </w:t>
            </w:r>
          </w:p>
          <w:p w14:paraId="69609115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8B10CB9" w14:textId="38AAC45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797EE8F5" w14:textId="77777777" w:rsidTr="00945EB6">
        <w:trPr>
          <w:trHeight w:val="1967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DC6A6" w14:textId="425E580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R0610-R0620/</w:t>
            </w:r>
          </w:p>
          <w:p w14:paraId="6F89751C" w14:textId="0BBABFF9" w:rsidR="00F16D43" w:rsidRPr="00945EB6" w:rsidDel="00892CC1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C0060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EACA2" w14:textId="1F339D8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</w:t>
            </w:r>
            <w:r w:rsidRPr="00945EB6" w:rsidDel="00517E2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 (</w:t>
            </w:r>
            <w:r w:rsidRPr="00945EB6" w:rsidDel="005508F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including </w:t>
            </w:r>
            <w:r w:rsidRPr="00945EB6" w:rsidDel="00517E2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loss absorbing capacity of technical provisions)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Currency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increase/ decrease in the value of the foreign currency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B4C08" w14:textId="67BA052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net capital charge for currency increase/decrease risk, after adjustment for the loss absorbing capacity of technical provisions.</w:t>
            </w:r>
            <w:ins w:id="136" w:author="Author">
              <w:r w:rsidR="008D4DB2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</w:t>
              </w:r>
              <w:r w:rsidR="008D4DB2" w:rsidRPr="008535CE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In R0610 only the currencies where the increase shock is the largest shall be reported and in R0620 only the currencies where the decrease shock is the largest shall be reported.</w:t>
              </w:r>
            </w:ins>
          </w:p>
          <w:p w14:paraId="3DC076B2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  <w:p w14:paraId="56118743" w14:textId="1F54E9B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945EB6" w14:paraId="7811AB83" w14:textId="77777777" w:rsidTr="00945EB6">
        <w:trPr>
          <w:trHeight w:val="1527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E4CF0" w14:textId="76DB0D3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R0610-R0620/</w:t>
            </w:r>
          </w:p>
          <w:p w14:paraId="14BBF41F" w14:textId="2F1A7439" w:rsidR="00F16D43" w:rsidRPr="00945EB6" w:rsidDel="00892CC1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C0070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0F925" w14:textId="3006CA91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(before the loss-absorbing capacity of technical provisions)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Currency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increase/ decrease in the value of the foreign currency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307E0" w14:textId="73458C4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(before the loss absorbing capacity of technical provisions) </w:t>
            </w:r>
            <w:ins w:id="137" w:author="Author">
              <w:r w:rsidR="008D4DB2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138" w:author="Author">
              <w:r w:rsidRPr="00945EB6" w:rsidDel="008D4DB2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currency increase/decrease risk after the shock. </w:t>
            </w:r>
          </w:p>
          <w:p w14:paraId="0A3C4004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9B2B68B" w14:textId="2B7B0358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3EA23F4A" w14:textId="77777777" w:rsidTr="00945EB6">
        <w:trPr>
          <w:trHeight w:val="1839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F1F80" w14:textId="3B43B1F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R0610-R0620/</w:t>
            </w:r>
          </w:p>
          <w:p w14:paraId="58EDC98F" w14:textId="1E686CE9" w:rsidR="00F16D43" w:rsidRPr="00945EB6" w:rsidDel="00892CC1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C0080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A4E4A" w14:textId="30840C9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Gross solvency capital</w:t>
            </w:r>
            <w:r w:rsidRPr="00945EB6" w:rsidDel="00517E2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(</w:t>
            </w:r>
            <w:r w:rsidRPr="00945EB6" w:rsidDel="005508F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excluding </w:t>
            </w:r>
            <w:r w:rsidRPr="00945EB6" w:rsidDel="00517E2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loss-absorbing capacity of technical provisions)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Currency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increase/ decrease in the value of the foreign currency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FF21D" w14:textId="77777777" w:rsidR="008D4DB2" w:rsidRPr="001C3CB5" w:rsidRDefault="00F16D43" w:rsidP="008D4DB2">
            <w:pPr>
              <w:spacing w:after="0" w:line="240" w:lineRule="auto"/>
              <w:rPr>
                <w:ins w:id="139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gross capital charge for the currency increase/decrease risk, i.e. </w:t>
            </w:r>
            <w:r w:rsidRPr="00945EB6" w:rsidDel="005508F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excluding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before the loss absorbing capacity of Technical provisions</w:t>
            </w:r>
            <w:ins w:id="140" w:author="Author">
              <w:r w:rsidR="008D4DB2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. </w:t>
              </w:r>
              <w:r w:rsidR="008D4DB2" w:rsidRPr="00AE67A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In R0610 only the currencies where the increase shock is the largest shall be reported and in R0620 only the currencies where the decrease shock is the largest shall be reported.</w:t>
              </w:r>
            </w:ins>
          </w:p>
          <w:p w14:paraId="19793E34" w14:textId="7291F2E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  <w:p w14:paraId="5B540723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47A3077" w14:textId="293C1798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785C2D" w:rsidRPr="00945EB6" w14:paraId="0044233B" w14:textId="77777777" w:rsidTr="00785C2D">
        <w:trPr>
          <w:trHeight w:val="285"/>
        </w:trPr>
        <w:tc>
          <w:tcPr>
            <w:tcW w:w="93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4A086F" w14:textId="77777777" w:rsidR="00785C2D" w:rsidRPr="00945EB6" w:rsidRDefault="00785C2D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Diversification within market risk module</w:t>
            </w:r>
          </w:p>
          <w:p w14:paraId="0C645601" w14:textId="0161E6C8" w:rsidR="00785C2D" w:rsidRPr="00945EB6" w:rsidRDefault="00785C2D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</w:tr>
      <w:tr w:rsidR="00F16D43" w:rsidRPr="00945EB6" w14:paraId="4A194AA6" w14:textId="77777777" w:rsidTr="00945EB6">
        <w:trPr>
          <w:trHeight w:val="100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A75FE" w14:textId="46EE0EB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R0700/C0060</w:t>
            </w:r>
          </w:p>
          <w:p w14:paraId="39A65802" w14:textId="67CD523C" w:rsidR="00785C2D" w:rsidRPr="00945EB6" w:rsidRDefault="00785C2D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(C22)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B0D7B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Diversification within market risk module -net </w:t>
            </w:r>
          </w:p>
        </w:tc>
        <w:tc>
          <w:tcPr>
            <w:tcW w:w="5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D736F" w14:textId="35B6F1C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diversification effect within the market risk module as a result of the aggregation of the net capital requirements (after loss absorbing capacity of technical provisions) of the single risk sub-modules.</w:t>
            </w:r>
          </w:p>
          <w:p w14:paraId="3DE3B849" w14:textId="67EB53D9" w:rsidR="00A91748" w:rsidRPr="00945EB6" w:rsidRDefault="00A91748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2979B1F" w14:textId="46676F56" w:rsidR="00641012" w:rsidRPr="00945EB6" w:rsidRDefault="00A9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Diversification shall be reported as a negative value</w:t>
            </w:r>
            <w:r w:rsidR="00641012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when it reduces the capital requirement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  <w:p w14:paraId="1A910FD6" w14:textId="0927079E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945EB6" w14:paraId="00FFABB7" w14:textId="77777777" w:rsidTr="00945EB6">
        <w:trPr>
          <w:trHeight w:val="91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3BBF1" w14:textId="17F5F0B8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R0700/C0080</w:t>
            </w:r>
          </w:p>
          <w:p w14:paraId="1E142694" w14:textId="36CDF7D9" w:rsidR="00785C2D" w:rsidRPr="00945EB6" w:rsidRDefault="00785C2D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(D22)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8B132" w14:textId="5C7CF4D8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Diversification within market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module - gross</w:t>
            </w:r>
          </w:p>
        </w:tc>
        <w:tc>
          <w:tcPr>
            <w:tcW w:w="5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3C4AE" w14:textId="51208D1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diversification effect within the market risk module as a result of the aggregation of the gross capital requirements (before loss absorbing capacity of technical provisions) of the single risk sub-modules.</w:t>
            </w:r>
          </w:p>
          <w:p w14:paraId="276CF7D7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9CC4E46" w14:textId="38F09F54" w:rsidR="00A91748" w:rsidRPr="00945EB6" w:rsidRDefault="00A91748" w:rsidP="00A9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Diversification shall be reported as a negative value</w:t>
            </w:r>
            <w:r w:rsidR="00641012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when it reduces the capital requirement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  <w:p w14:paraId="7C526BD4" w14:textId="68D1D225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A91748" w:rsidRPr="00945EB6" w14:paraId="45B4FA66" w14:textId="77777777" w:rsidTr="003D1C67">
        <w:trPr>
          <w:trHeight w:val="285"/>
        </w:trPr>
        <w:tc>
          <w:tcPr>
            <w:tcW w:w="93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8581E1" w14:textId="77777777" w:rsidR="00A91748" w:rsidRPr="00945EB6" w:rsidRDefault="00A91748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Total solvency capital requirement for market risk</w:t>
            </w:r>
          </w:p>
          <w:p w14:paraId="0C1611C9" w14:textId="5477BC04" w:rsidR="00A91748" w:rsidRPr="00945EB6" w:rsidRDefault="00A91748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</w:tr>
      <w:tr w:rsidR="00F16D43" w:rsidRPr="00945EB6" w14:paraId="308E3FCF" w14:textId="77777777" w:rsidTr="00945EB6">
        <w:trPr>
          <w:trHeight w:val="923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EDA98" w14:textId="6DAFA5D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R0800/C0060</w:t>
            </w:r>
          </w:p>
          <w:p w14:paraId="43B9234B" w14:textId="245C236E" w:rsidR="00A91748" w:rsidRPr="00945EB6" w:rsidRDefault="00A9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(C23)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BC94B" w14:textId="73BA88C1" w:rsidR="00854BB4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Total net solvency capital requirements for market risk</w:t>
            </w:r>
          </w:p>
          <w:p w14:paraId="6039EEEB" w14:textId="77777777" w:rsidR="00854BB4" w:rsidRPr="00945EB6" w:rsidRDefault="00854BB4" w:rsidP="00945EB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8F8AD00" w14:textId="298F9586" w:rsidR="00854BB4" w:rsidRPr="00945EB6" w:rsidRDefault="00854BB4" w:rsidP="00854BB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467FB97" w14:textId="77777777" w:rsidR="00F16D43" w:rsidRPr="00945EB6" w:rsidRDefault="00F16D43" w:rsidP="00945EB6">
            <w:pPr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5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60767" w14:textId="1B43924E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total net capital charge for all market risks, after loss absorbing capacity of technical provisions, calculated using the standard formula.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  <w:p w14:paraId="7B0CAE79" w14:textId="0E09D1CC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945EB6" w14:paraId="5A1C87DD" w14:textId="77777777" w:rsidTr="00945EB6">
        <w:trPr>
          <w:trHeight w:val="947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80767" w14:textId="4E234BF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R08</w:t>
            </w:r>
            <w:r w:rsidR="009406D8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0/C0080</w:t>
            </w:r>
          </w:p>
          <w:p w14:paraId="5C32B8BF" w14:textId="7DD0EF74" w:rsidR="00A91748" w:rsidRPr="00945EB6" w:rsidRDefault="00A91748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(D23)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65B58" w14:textId="3B266AF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Gross solvency capital for market risk</w:t>
            </w:r>
          </w:p>
        </w:tc>
        <w:tc>
          <w:tcPr>
            <w:tcW w:w="5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AFE49" w14:textId="4C1E446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total gross capital charge for all market risks, excluding loss absorbing capacity of technical provisions, calculated using the standard formula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  <w:p w14:paraId="522E6D1B" w14:textId="52557C97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B30ACF" w:rsidRPr="00945EB6" w:rsidDel="008D4DB2" w14:paraId="55132188" w14:textId="3F5A16FA" w:rsidTr="00945EB6">
        <w:trPr>
          <w:trHeight w:val="411"/>
          <w:del w:id="141" w:author="Author"/>
        </w:trPr>
        <w:tc>
          <w:tcPr>
            <w:tcW w:w="9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11AF0" w14:textId="389821EB" w:rsidR="00B30ACF" w:rsidRPr="00945EB6" w:rsidDel="008D4DB2" w:rsidRDefault="00B30ACF" w:rsidP="00F16D43">
            <w:pPr>
              <w:spacing w:after="0" w:line="240" w:lineRule="auto"/>
              <w:rPr>
                <w:del w:id="142" w:author="Author"/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  <w:del w:id="143" w:author="Author">
              <w:r w:rsidRPr="00945EB6" w:rsidDel="008D4DB2"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val="en-GB" w:eastAsia="es-ES"/>
                </w:rPr>
                <w:delText>Further details on equity risk</w:delText>
              </w:r>
            </w:del>
          </w:p>
        </w:tc>
      </w:tr>
      <w:tr w:rsidR="00B30ACF" w:rsidRPr="00945EB6" w:rsidDel="008D4DB2" w14:paraId="5BA1358E" w14:textId="65E009D6" w:rsidTr="00945EB6">
        <w:trPr>
          <w:trHeight w:val="651"/>
          <w:del w:id="144" w:author="Autho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DCA8C" w14:textId="1E7FF87B" w:rsidR="00B30ACF" w:rsidRPr="00945EB6" w:rsidDel="008D4DB2" w:rsidRDefault="00B30ACF" w:rsidP="00F16D43">
            <w:pPr>
              <w:spacing w:after="0" w:line="240" w:lineRule="auto"/>
              <w:rPr>
                <w:del w:id="145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del w:id="146" w:author="Author">
              <w:r w:rsidRPr="00945EB6" w:rsidDel="008D4DB2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R0900/C0090</w:delText>
              </w:r>
            </w:del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0332E" w14:textId="2E6C5A61" w:rsidR="00B30ACF" w:rsidRPr="00945EB6" w:rsidDel="008D4DB2" w:rsidRDefault="00B30ACF" w:rsidP="00F16D43">
            <w:pPr>
              <w:spacing w:after="0" w:line="240" w:lineRule="auto"/>
              <w:rPr>
                <w:del w:id="147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del w:id="148" w:author="Author">
              <w:r w:rsidRPr="00945EB6" w:rsidDel="008D4DB2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Losses steaming from type 2 mortgage loans</w:delText>
              </w:r>
            </w:del>
          </w:p>
        </w:tc>
        <w:tc>
          <w:tcPr>
            <w:tcW w:w="5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828C8" w14:textId="31B41D97" w:rsidR="00B30ACF" w:rsidRPr="00945EB6" w:rsidDel="008D4DB2" w:rsidRDefault="00CC14A0" w:rsidP="00F16D43">
            <w:pPr>
              <w:spacing w:after="0" w:line="240" w:lineRule="auto"/>
              <w:rPr>
                <w:del w:id="149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del w:id="150" w:author="Author">
              <w:r w:rsidRPr="00945EB6" w:rsidDel="008D4DB2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Amount of the overall losses steaming from mortgage loans that has been classified as type 2 exposures.</w:delText>
              </w:r>
            </w:del>
          </w:p>
        </w:tc>
      </w:tr>
      <w:tr w:rsidR="00B30ACF" w:rsidRPr="00945EB6" w:rsidDel="008D4DB2" w14:paraId="3269C7BC" w14:textId="51D3914B" w:rsidTr="00945EB6">
        <w:trPr>
          <w:trHeight w:val="561"/>
          <w:del w:id="151" w:author="Autho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98878" w14:textId="43CDC8AB" w:rsidR="00B30ACF" w:rsidRPr="00945EB6" w:rsidDel="008D4DB2" w:rsidRDefault="00B30ACF" w:rsidP="00F16D43">
            <w:pPr>
              <w:spacing w:after="0" w:line="240" w:lineRule="auto"/>
              <w:rPr>
                <w:del w:id="152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del w:id="153" w:author="Author">
              <w:r w:rsidRPr="00945EB6" w:rsidDel="008D4DB2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R0910/C0090</w:delText>
              </w:r>
            </w:del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527B5" w14:textId="48980EB4" w:rsidR="00B30ACF" w:rsidRPr="00945EB6" w:rsidDel="008D4DB2" w:rsidRDefault="00B30ACF" w:rsidP="00F16D43">
            <w:pPr>
              <w:spacing w:after="0" w:line="240" w:lineRule="auto"/>
              <w:rPr>
                <w:del w:id="154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del w:id="155" w:author="Author">
              <w:r w:rsidRPr="00945EB6" w:rsidDel="008D4DB2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Overall losses steaming from mortgage loans</w:delText>
              </w:r>
            </w:del>
          </w:p>
        </w:tc>
        <w:tc>
          <w:tcPr>
            <w:tcW w:w="5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10280" w14:textId="16338720" w:rsidR="00B30ACF" w:rsidRPr="00945EB6" w:rsidDel="008D4DB2" w:rsidRDefault="00CC14A0" w:rsidP="00F16D43">
            <w:pPr>
              <w:spacing w:after="0" w:line="240" w:lineRule="auto"/>
              <w:rPr>
                <w:del w:id="156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del w:id="157" w:author="Author">
              <w:r w:rsidRPr="00945EB6" w:rsidDel="008D4DB2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Amount of the overall losses steaming from mortgage loans</w:delText>
              </w:r>
            </w:del>
          </w:p>
        </w:tc>
      </w:tr>
    </w:tbl>
    <w:p w14:paraId="13950813" w14:textId="77777777" w:rsidR="00892CC1" w:rsidRPr="00945EB6" w:rsidRDefault="00892CC1">
      <w:pPr>
        <w:rPr>
          <w:rFonts w:ascii="Times New Roman" w:hAnsi="Times New Roman" w:cs="Times New Roman"/>
          <w:sz w:val="20"/>
          <w:szCs w:val="20"/>
          <w:lang w:val="en-GB"/>
        </w:rPr>
      </w:pPr>
    </w:p>
    <w:sectPr w:rsidR="00892CC1" w:rsidRPr="00945EB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7B5468" w14:textId="77777777" w:rsidR="00735CFA" w:rsidRDefault="00735CFA" w:rsidP="00CA5811">
      <w:pPr>
        <w:spacing w:after="0" w:line="240" w:lineRule="auto"/>
      </w:pPr>
      <w:r>
        <w:separator/>
      </w:r>
    </w:p>
  </w:endnote>
  <w:endnote w:type="continuationSeparator" w:id="0">
    <w:p w14:paraId="4F584391" w14:textId="77777777" w:rsidR="00735CFA" w:rsidRDefault="00735CFA" w:rsidP="00CA5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E31B98" w14:textId="77777777" w:rsidR="00735CFA" w:rsidRDefault="00735CFA" w:rsidP="00CA5811">
      <w:pPr>
        <w:spacing w:after="0" w:line="240" w:lineRule="auto"/>
      </w:pPr>
      <w:r>
        <w:separator/>
      </w:r>
    </w:p>
  </w:footnote>
  <w:footnote w:type="continuationSeparator" w:id="0">
    <w:p w14:paraId="38BEF3D1" w14:textId="77777777" w:rsidR="00735CFA" w:rsidRDefault="00735CFA" w:rsidP="00CA58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30047"/>
    <w:multiLevelType w:val="hybridMultilevel"/>
    <w:tmpl w:val="2CC6F44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737D1D"/>
    <w:multiLevelType w:val="hybridMultilevel"/>
    <w:tmpl w:val="076E7744"/>
    <w:lvl w:ilvl="0" w:tplc="294247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18"/>
        <w:szCs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guel Caballero Perez">
    <w15:presenceInfo w15:providerId="AD" w15:userId="S-1-5-21-1777303039-597252131-130898220-106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doNotDisplayPageBoundaries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CD3E31"/>
    <w:rsid w:val="00014339"/>
    <w:rsid w:val="00016481"/>
    <w:rsid w:val="00021DCD"/>
    <w:rsid w:val="00031239"/>
    <w:rsid w:val="00080AE4"/>
    <w:rsid w:val="000936D5"/>
    <w:rsid w:val="000A1625"/>
    <w:rsid w:val="000D7514"/>
    <w:rsid w:val="000E3DB5"/>
    <w:rsid w:val="00116B86"/>
    <w:rsid w:val="00122ADC"/>
    <w:rsid w:val="00124AEA"/>
    <w:rsid w:val="00147339"/>
    <w:rsid w:val="00147A5B"/>
    <w:rsid w:val="00152B52"/>
    <w:rsid w:val="00166773"/>
    <w:rsid w:val="00171A53"/>
    <w:rsid w:val="001A12C7"/>
    <w:rsid w:val="001E14E2"/>
    <w:rsid w:val="001E4ED3"/>
    <w:rsid w:val="00250AA1"/>
    <w:rsid w:val="00277B81"/>
    <w:rsid w:val="002B0A34"/>
    <w:rsid w:val="002C3ACE"/>
    <w:rsid w:val="002C6D8C"/>
    <w:rsid w:val="003044C7"/>
    <w:rsid w:val="00342A88"/>
    <w:rsid w:val="00345545"/>
    <w:rsid w:val="00360D88"/>
    <w:rsid w:val="00385442"/>
    <w:rsid w:val="00385615"/>
    <w:rsid w:val="003C71AD"/>
    <w:rsid w:val="003D1C67"/>
    <w:rsid w:val="00460544"/>
    <w:rsid w:val="004B1694"/>
    <w:rsid w:val="004E27BF"/>
    <w:rsid w:val="00517E22"/>
    <w:rsid w:val="005460C1"/>
    <w:rsid w:val="005508F0"/>
    <w:rsid w:val="005540BA"/>
    <w:rsid w:val="00575896"/>
    <w:rsid w:val="005B0C95"/>
    <w:rsid w:val="005D2330"/>
    <w:rsid w:val="005E00CA"/>
    <w:rsid w:val="00615DDB"/>
    <w:rsid w:val="00641012"/>
    <w:rsid w:val="00641969"/>
    <w:rsid w:val="00663F4D"/>
    <w:rsid w:val="006A20BA"/>
    <w:rsid w:val="006D1769"/>
    <w:rsid w:val="00717723"/>
    <w:rsid w:val="00735CFA"/>
    <w:rsid w:val="007742B4"/>
    <w:rsid w:val="00785C2D"/>
    <w:rsid w:val="007B1302"/>
    <w:rsid w:val="007D0DD8"/>
    <w:rsid w:val="007E4A1C"/>
    <w:rsid w:val="0080190C"/>
    <w:rsid w:val="00807A35"/>
    <w:rsid w:val="00854BB4"/>
    <w:rsid w:val="0086086A"/>
    <w:rsid w:val="00880789"/>
    <w:rsid w:val="0088590C"/>
    <w:rsid w:val="00887129"/>
    <w:rsid w:val="00892CC1"/>
    <w:rsid w:val="00894EB4"/>
    <w:rsid w:val="008D4DB2"/>
    <w:rsid w:val="008F213D"/>
    <w:rsid w:val="0090398B"/>
    <w:rsid w:val="00924542"/>
    <w:rsid w:val="0093375A"/>
    <w:rsid w:val="00937846"/>
    <w:rsid w:val="009406D8"/>
    <w:rsid w:val="00945EB6"/>
    <w:rsid w:val="009479E9"/>
    <w:rsid w:val="009825E0"/>
    <w:rsid w:val="009973EC"/>
    <w:rsid w:val="009B0FBF"/>
    <w:rsid w:val="009D71F4"/>
    <w:rsid w:val="009F4C8D"/>
    <w:rsid w:val="00A602D3"/>
    <w:rsid w:val="00A91748"/>
    <w:rsid w:val="00A9264C"/>
    <w:rsid w:val="00AF5310"/>
    <w:rsid w:val="00B1173F"/>
    <w:rsid w:val="00B1191D"/>
    <w:rsid w:val="00B30ACF"/>
    <w:rsid w:val="00B40B4B"/>
    <w:rsid w:val="00B47E0D"/>
    <w:rsid w:val="00B56123"/>
    <w:rsid w:val="00C11152"/>
    <w:rsid w:val="00C331EC"/>
    <w:rsid w:val="00C456DA"/>
    <w:rsid w:val="00C522D6"/>
    <w:rsid w:val="00CA5811"/>
    <w:rsid w:val="00CC14A0"/>
    <w:rsid w:val="00CD3E31"/>
    <w:rsid w:val="00D2653F"/>
    <w:rsid w:val="00D31B93"/>
    <w:rsid w:val="00D70699"/>
    <w:rsid w:val="00D76C4D"/>
    <w:rsid w:val="00DA506D"/>
    <w:rsid w:val="00DB278B"/>
    <w:rsid w:val="00DC2704"/>
    <w:rsid w:val="00E04ED6"/>
    <w:rsid w:val="00E24E79"/>
    <w:rsid w:val="00E33669"/>
    <w:rsid w:val="00E4777E"/>
    <w:rsid w:val="00E665C3"/>
    <w:rsid w:val="00E73FBE"/>
    <w:rsid w:val="00E743C7"/>
    <w:rsid w:val="00EA4FB3"/>
    <w:rsid w:val="00F16D43"/>
    <w:rsid w:val="00F264DA"/>
    <w:rsid w:val="00F465D3"/>
    <w:rsid w:val="00F7203D"/>
    <w:rsid w:val="00FC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CE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CC1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2C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CC1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937846"/>
    <w:rPr>
      <w:color w:val="808080"/>
    </w:rPr>
  </w:style>
  <w:style w:type="paragraph" w:styleId="ListParagraph">
    <w:name w:val="List Paragraph"/>
    <w:basedOn w:val="Normal"/>
    <w:uiPriority w:val="34"/>
    <w:qFormat/>
    <w:rsid w:val="00E743C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D0D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0D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0D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0D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0DD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A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5811"/>
  </w:style>
  <w:style w:type="paragraph" w:styleId="Footer">
    <w:name w:val="footer"/>
    <w:basedOn w:val="Normal"/>
    <w:link w:val="FooterChar"/>
    <w:uiPriority w:val="99"/>
    <w:unhideWhenUsed/>
    <w:rsid w:val="00CA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58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CC1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2C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CC1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937846"/>
    <w:rPr>
      <w:color w:val="808080"/>
    </w:rPr>
  </w:style>
  <w:style w:type="paragraph" w:styleId="ListParagraph">
    <w:name w:val="List Paragraph"/>
    <w:basedOn w:val="Normal"/>
    <w:uiPriority w:val="34"/>
    <w:qFormat/>
    <w:rsid w:val="00E743C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D0D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0D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0D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0D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0DD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A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5811"/>
  </w:style>
  <w:style w:type="paragraph" w:styleId="Footer">
    <w:name w:val="footer"/>
    <w:basedOn w:val="Normal"/>
    <w:link w:val="FooterChar"/>
    <w:uiPriority w:val="99"/>
    <w:unhideWhenUsed/>
    <w:rsid w:val="00CA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58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2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D9283-96E8-4F4F-8CC4-F2DDA1F42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5673</Words>
  <Characters>32342</Characters>
  <Application>Microsoft Office Word</Application>
  <DocSecurity>0</DocSecurity>
  <Lines>269</Lines>
  <Paragraphs>75</Paragraphs>
  <ScaleCrop>false</ScaleCrop>
  <Company/>
  <LinksUpToDate>false</LinksUpToDate>
  <CharactersWithSpaces>37940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2015-07-02T21:10:00Z</dcterms:created>
  <dcterms:modified xsi:type="dcterms:W3CDTF">2015-07-02T21:10:00Z</dcterms:modified>
</cp:coreProperties>
</file>